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tabs>
          <w:tab w:val="left" w:pos="6926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ОГОВОР ПОСТАВКИ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№_________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ind w:firstLine="709"/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right"/>
        <w:shd w:val="clear" w:color="auto" w:fill="ffffff"/>
        <w:tabs>
          <w:tab w:val="right" w:pos="9639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г. _________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ab/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  «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___» _________ 20__ г.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right"/>
        <w:shd w:val="clear" w:color="auto" w:fill="ffffff"/>
        <w:tabs>
          <w:tab w:val="right" w:pos="9639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кционерное общество 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Дальневосточная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генерирующая компания» (АО 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ДГК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»)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(далее –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лице _____________________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, действующего на основании ________, с одной стороны, и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Полное наименование Контрагента</w:t>
      </w: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 (сокращенное наименование Контрагента)</w:t>
      </w: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ее 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лице 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____________, действующего на основании _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__________________, с другой стороны,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совместно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дальнейшем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именуемые Стороны, а по отдельности Сторона,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br/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результатам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проведенной Покупателем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конкурентной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закупочной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процедуры (или закупочной процедуры)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 лоту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№ 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_____ и на основании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протокола от ______ №______,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заключили настоящий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оговор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поставки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(далее – «Договор») о нижеследующем: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shd w:val="clear" w:color="auto" w:fill="ffffff"/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ind w:firstLine="709"/>
        <w:jc w:val="center"/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Термины и определения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ind w:firstLine="709"/>
        <w:jc w:val="both"/>
        <w:shd w:val="clear" w:color="auto" w:fill="ffffff"/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ующие значения, если иное прямо не указано в Договоре: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ind w:firstLine="709"/>
        <w:jc w:val="both"/>
        <w:shd w:val="clear" w:color="auto" w:fill="ffffff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eastAsia="en-US"/>
        </w:rPr>
        <w:t xml:space="preserve">«Акт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eastAsia="en-US"/>
        </w:rPr>
        <w:t xml:space="preserve">входного контроля»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– документ, оформля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емый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Покупателем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в одностороннем порядке при приемке поставленного Товара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 количеству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качеству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и комплектности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«Гарантийный срок»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 период,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 течение которого качество поставленного Товара должно соответствовать требованиям Договора и Применимого права,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и Поставщик и/ или изготовитель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Товара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обязуется устранять все выявленные Покупателем недостатки, несоответствия и/ или дефекты за свой счет. Гарантийный срок, если иное прямо не предусмотрено Договором, распространяется на все составляющие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овара.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eastAsia="en-US"/>
        </w:rPr>
        <w:t xml:space="preserve">«Грузополучатели»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– Покупатель и/или его структурные подразделения.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«Договор»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настоящий договор, подписанный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Покупателем и Поставщиком, включая все п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риложения к нему, а также дополнительные соглашения к Договору при условии,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что они заключены надлежащим образом, и из них явно следует, что они составляют часть Договора.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«Накладная ТОРГ-12»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документ, оформляе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мый по унифицированной форме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№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ТОРГ-12 «Товарная накладная», утвержденной постановлением Госкомстата РФ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от 25.12.1998 №132, подписываемый Сторонами после завершения приемки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Товара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 количеству, качеству и комплектности.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«Отказ от Договора»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742"/>
        <w:ind w:firstLine="709"/>
        <w:jc w:val="both"/>
        <w:keepNext w:val="0"/>
        <w:spacing w:before="0"/>
        <w:tabs>
          <w:tab w:val="left" w:pos="0" w:leader="none"/>
        </w:tabs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lang w:eastAsia="en-US"/>
        </w:rPr>
        <w:t xml:space="preserve">«Партия Товара»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– часть Товара, единовременно поставляемая Покупателю Поставщиком,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val="ru-RU" w:eastAsia="en-US"/>
        </w:rPr>
        <w:t xml:space="preserve">характеристики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 которой определяются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val="ru-RU" w:eastAsia="en-US"/>
        </w:rPr>
        <w:t xml:space="preserve">Заявкой Покупателя в соответствии со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Спецификацией, являющейся приложением к Договору.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val="ru-RU" w:eastAsia="en-US"/>
        </w:rPr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val="ru-RU" w:eastAsia="en-US"/>
        </w:rPr>
      </w:r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«Применимое право»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обязательные для Сторон в процес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технические регламенты, национальные стандарты (ГОСТ Р), иные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нормативные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и противопожарной безопасности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, относящиеся к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овару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«Субъект МСП»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«Цена Договора»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определяемая в соответствии с разделом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2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Договора сумма,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которую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обязуется уплатить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Поставщику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в порядке и на условиях, установленных Договором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, включающая компенсацию всех издержек Поставщика и причитающееся ему вознаграждение, а также инфляционные риски на весь период действия Договора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en-US"/>
        </w:rPr>
      </w:r>
    </w:p>
    <w:p>
      <w:pPr>
        <w:numPr>
          <w:ilvl w:val="0"/>
          <w:numId w:val="23"/>
        </w:num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Предмет Договора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обязуется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порядке и сроки, установленные Договором,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передать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собственность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Покупателю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en-US"/>
        </w:rPr>
        <w:t xml:space="preserve"> запасные части и оборудование для вентиляции и отопления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(д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алее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– Товар)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соответствии со Спецификацией (Приложение №1 к Договору)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 Покупатель обязуется принять Товар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уплатить Цену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Поставка Товара осуществляется партиями по зая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Покупателя,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оформля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соответствии со Спецификацией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форме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Приложения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№2 к Договору (далее – Заявка)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напр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авляем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оставщику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порядке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сроки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установленн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пунктом 3.1 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Наименование, ассортимент и количество Товара,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также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место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Грузополучатели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указыва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Спецификации.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Общий с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рок поставки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 даты заключения Договора по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31.12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2026 г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Срок поставки Товара (партии Товара) по Заявке составляет 45 (сорок пять) календарных дней с даты получения заявки от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5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23"/>
        </w:num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Цена Договора и порядок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расчетов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Це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Договора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является предельной и составляет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_______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) рублей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копеек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в том числе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НДС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(____%) составляет _______ (_________) рублей ___ копеек.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Цена за единицу Товара определяется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Спецификации (Приложение №1 к Договору)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соответствии </w:t>
      </w:r>
      <w:r>
        <w:rPr>
          <w:rFonts w:ascii="Times New Roman" w:hAnsi="Times New Roman" w:eastAsia="Times New Roman" w:cs="Times New Roman"/>
          <w:sz w:val="24"/>
        </w:rPr>
        <w:t xml:space="preserve">с условиями проведенной конкурентной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 xml:space="preserve">закупочной/ или закупочной</w:t>
      </w:r>
      <w:r>
        <w:rPr>
          <w:rFonts w:ascii="Times New Roman" w:hAnsi="Times New Roman" w:eastAsia="Times New Roman" w:cs="Times New Roman"/>
          <w:sz w:val="24"/>
        </w:rPr>
        <w:t xml:space="preserve"> процедуры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является фиксированной в течение всего срока действия Договора.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Общая стоимость Товара (всех партий Товара), указанного в Заявках, оформленных Покупателем в течение срока действия Договора,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 может превышать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Ц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ену Договора, указанную в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2.1 Договора.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Цена Договора включает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себя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прибыль Поставщика, а также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все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расходы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затраты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Поставщика на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роизводство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и/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или приобретение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ранспортировку Товара до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еста поставки, погрузку, разгру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зку, стоимость тары и упаковки;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одлежащие уплате налоги, сборы 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пошлины (в 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ом числе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 таможенному оформлению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если применимо)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з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аработную плату, накладные 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командировочные расходы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персонала Поставщика;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в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се прочие затраты и расходы Поставщика, связанные с поставкой Товара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исполнением иных обязательств по Договору, а также все непредвиденные расходы, которые могут возникнуть у Поставщика в течение срока действия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num" w:pos="568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Изменение цены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не требует заключения дополнительного соглашения к Договору только в случае, когда оно вызвано изменением ставки российского НДС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num" w:pos="568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Оплата по Договору осуществляется Покупателем в следующем порядке: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размере 100% стоимости поставленной продукции производится по факту поставки продукции в течение 7 (семи) рабочих дней с даты подписания Покупателем (грузополучателем) товарной накладной по форме ТОРГ-12 при наличии акта входного контроля.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Расчеты по Договору осуществляются в валюте Российской Федерации.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Оплата производится Покупателем путем перечисления денежных средств на расчетный счет Поставщика, указанный в Договоре.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Обязательство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по осуществлению платежа считается исполненным с даты списания денежных средств с расчетного счета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Индексация Цены Договора не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допускается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обязан представить Покупателю счета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фактуры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(или универсальные передаточные документы – далее УПД)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выставленные в сроки и оформленные в порядке, установленном законодательством Российской Федерации.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случае нарушения Поставщиком данного требования, он обязан произвести замену счета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фактуры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/ или УПД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 течение 3 (трех) 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бочих дней с даты получения соответствующего письменного требования Покупателя.</w:t>
      </w:r>
      <w:r>
        <w:rPr>
          <w:rStyle w:val="924"/>
          <w:rFonts w:ascii="Times New Roman" w:hAnsi="Times New Roman" w:eastAsia="Times New Roman" w:cs="Times New Roman"/>
          <w:sz w:val="24"/>
          <w:szCs w:val="24"/>
          <w:highlight w:val="white"/>
        </w:rPr>
        <w:footnoteReference w:id="2"/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обязан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одписать акты сверки взаимных расчетов, направленные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Покупателем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 2 (двух) экземплярах, и вернуть 1 (один) экземпляр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Покупателю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 течение 5 (пя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ти) рабочих дней с даты получения экземпляров актов сверки расчетов от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Покупателя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купат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ель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вправе произвест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 сальдо взаимных обязательств 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торон путем уменьшения сумм причитающихся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платежей по Договору, а также по взаимосвязанным договорам (цепочке договоров), в рамках единого комплекса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хозяйственных взаимоотношен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ий 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торон, направленных на исполнение Договора, на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суммы задолженности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перед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Покупателем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в том числе (включая, но не ограничиваясь), суммы неотработанного аванса по Договору, су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ммы неустоек (пени, штрафы) за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неисполнение и/ или ненадлежащее исполнение обязательств по Договору, стоимость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работ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по устранению недостатков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Товара, поставленного Поставщиком.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направляет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уведомление о проведении сальдо взаимных обязательств Сторон по Договору.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Обеспечение исполнения обязательств по договору, внесенное Поставщиком в течение 10 (десяти) календарных дней после официальной публикации протокола по выбору победителя в Единой информационной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системе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сфере закупок (www.zakupki.gov.ru), в размере 5 (пят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) процентов от суммы Договора, в соответствие с официально размещенным итоговым протоколом по результатам закупки, с учетом результатов преддоговорных переговоров (в случае проведения таковых), (НДС не облагается) на расчетный счет Покупателя 407 028 102 7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0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0 000 088 18, ДАЛЬНЕВОСТОЧНЫЙ БАНК ПАО СБЕРБАНК, БИК 040813608, Кор. счет 301 018 106 000 000 006 08, подлежит возврату Поставщику в течение 70 (семьдесят) календарных дней с даты полного исполнения обязательств по заключенному Договору со стороны Поставщи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ка, включая обязательства по оплате неустойки (пеней, штрафов) установленных Договором и возмещения причинённых убытков в связи с ненадлежащим исполнением Поставщиком обязательств по Договору.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0" w:firstLine="720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случае неисполнения Поставщиком обязательств по поставке продукции надлежащего качества, в объеме и в сроки, указанные в Договоре, Покупатель вправе удержать из обеспечительного платежа сумму начисленной Поставщику неустойки (пеней и штрафов), установленн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ых Договором,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0" w:firstLine="720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том случае, если сумма неустойки (пеней и штрафов) установленных Договором и (или) сумма убытков в связи с ненадлежащим исполнением Поставщиком обязательств по договору не покрывается в полном объеме суммой обеспечительного платежа, то Поставщик обязан оп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латить на р/счет Покупателя разницу, в течении 10-ти дней с момента получения претензии с требованием об оплате.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0" w:firstLine="720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сумму обеспечительного платежа проценты, установленные статьями 317.1, 395 и 823 ГК РФ не начисляются и не подлежат уплате.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0" w:firstLine="720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случае выбора Поставщиком обеспечения исполнения обязательств по Договору в виде независимой гарантии, Поставщик обязуется предоставить Покупателю независимую гарантию надлежащего исполнения обязательств по Договору в срок установленный Документацией о за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упке, отвечающую требованиям, указанным в приложениях № 3, № 4, № 5 настоящему Договору, на сумму : 5 (пять) процентов от суммы Договора, в соответствие с официально размещенным итоговым протоколом по результатам закупки, с учетом результатов преддоговор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ных переговоров (в случае проведения таковых).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0" w:firstLine="720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Исполнение Поставщиком обязательств по договору обеспечивается независимой гарантией № ХХХХХХХХ от ХХ.ХХ.ХХХХ года, выданной ХХХ «ХХХХХХХХ».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случае непредставления независимой гарантии надлежащего исполнения обязательств по Договору и при отсутствии соглашения сторон об ином, Покупатель вправе удерживать 5 (пять) процентов от стоимости продукции по Договору от каждого платежа, выплачиваем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ого Покупателем Поставщику за поставленную продукцию в качестве гарантийного резервирования, при этом в счетах на оплату, выставленных Поставщиком, должна быть отдельно выделена сумма обеспечительного платежа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360" w:firstLine="0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709"/>
        <w:jc w:val="both"/>
        <w:shd w:val="clear" w:color="auto" w:fill="ffffff"/>
        <w:tabs>
          <w:tab w:val="left" w:pos="567" w:leader="none"/>
          <w:tab w:val="num" w:pos="716" w:leader="none"/>
          <w:tab w:val="left" w:pos="1134" w:leader="none"/>
          <w:tab w:val="num" w:pos="1708" w:leader="none"/>
        </w:tabs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lightGray"/>
        </w:rPr>
      </w:r>
      <w:r>
        <w:rPr>
          <w:rFonts w:ascii="Times New Roman" w:hAnsi="Times New Roman" w:eastAsia="Times New Roman" w:cs="Times New Roman"/>
          <w:sz w:val="24"/>
          <w:szCs w:val="24"/>
          <w:highlight w:val="lightGray"/>
        </w:rPr>
      </w:r>
      <w:r>
        <w:rPr>
          <w:rFonts w:ascii="Times New Roman" w:hAnsi="Times New Roman" w:eastAsia="Times New Roman" w:cs="Times New Roman"/>
          <w:sz w:val="24"/>
          <w:szCs w:val="24"/>
          <w:highlight w:val="lightGray"/>
        </w:rPr>
      </w:r>
    </w:p>
    <w:p>
      <w:pPr>
        <w:numPr>
          <w:ilvl w:val="0"/>
          <w:numId w:val="23"/>
        </w:num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Порядок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и условия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поставки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Поставка 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(партии Товара)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осуществляется по Заявке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следующем порядке: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shd w:val="clear" w:color="auto" w:fill="ffffff"/>
        <w:widowControl/>
        <w:tabs>
          <w:tab w:val="num" w:pos="1134" w:leader="none"/>
          <w:tab w:val="num" w:pos="1418" w:leader="none"/>
        </w:tabs>
        <w:rPr>
          <w:rFonts w:ascii="Times New Roman" w:hAnsi="Times New Roman" w:cs="Times New Roman"/>
          <w:color w:val="000000"/>
          <w:sz w:val="24"/>
          <w:szCs w:val="24"/>
          <w:highlight w:val="white"/>
          <w:u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Покупатель,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срок не позднее 45 (сорока пяти)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календарных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предполагаемой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даты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поставки 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(партии Товара),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направляет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Поставщику Заявку по электронно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почте на адрес: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u w:val="none"/>
        </w:rPr>
      </w:r>
    </w:p>
    <w:p>
      <w:pPr>
        <w:ind w:left="0" w:firstLine="720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Автоматическое уведомление о получении Поставщиком сообщения электронной почты является достаточным подтверждением о получении заявки от Покупателя.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течени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 (одного) рабочего дня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получения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Заявки подтверждает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поставку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(партии Товара), указанного Покупателем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электронной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почте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 адрес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рок,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не позд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нее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30 (тридцати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календарных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дней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предполаг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аемой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(партии Товара),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вправе вносить изменения в Заявку путем письменного уведомления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порядке,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предусмотренном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направления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Заявки.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течение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двух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 рабоч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даты получения изменений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ранее направленной Заявке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рассматривает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соответствующе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подтверждает поставку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(партии Товара)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измененной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порядке, указанном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пункт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3.1.2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случае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невозможности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оставить Товар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(партию Товара)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обязан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незамедлительно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известить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 этом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указанием причин невозможности выполнения поставки Товара и сроков их устранения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случае, указанном в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Договора,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вправе по своему усмотрению: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3.1.5.1.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аправить новую Заявку в порядке, установленном пунктом 3.1.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Договора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согласованные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оставщиком сроки;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tabs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3.1.5.2.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Отказаться от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порядке, установленном пунктом 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.2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Стороны вправе запросить друг у друга необходимые дополнительные сведения для поставки Товара по Заявке.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течение 5 (пяти) рабочих дней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 даты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заключени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Договора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Стороны определяют своих представителей, уполномоченных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подписывать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(изменения к ним)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принимать Заявки к исполнению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и письменно сообщаю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друг другу</w:t>
      </w:r>
      <w:r>
        <w:rPr>
          <w:rFonts w:ascii="Times New Roman" w:hAnsi="Times New Roman" w:eastAsia="Times New Roman" w:cs="Times New Roman"/>
          <w:bCs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контакты и должность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таких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представителей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Качество, комплектность, количество и ассортимент поставляемого по Договору Товара должны соответствовать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Заявке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требованиям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Договора, а также Применимого права.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Некачественн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ый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(некомплектн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ый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считается не поставленн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Поставляемый Товар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должен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быть новым, не бывшим в употреблении, пригодным для использования по своему назначению.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гарантирует, что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принадлежит ему на законном основании, в споре, залоге или под арестом не состоит,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не обременен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правами третьи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х лиц.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Одновременно с передачей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Поставщик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обязан передать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Покупателю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оригиналы следующих относящихся к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Товару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документов: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numPr>
          <w:ilvl w:val="0"/>
          <w:numId w:val="25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сертификат качества в 1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(один) экз.;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0"/>
          <w:numId w:val="25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технический паспорт на русском языке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(один)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экз.;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0"/>
          <w:numId w:val="25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инструкция по эксплуатации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русском языке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(один)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экз.;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0"/>
          <w:numId w:val="25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упаковочный лист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1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(один)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экз.;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709"/>
        <w:jc w:val="both"/>
        <w:tabs>
          <w:tab w:val="left" w:pos="1134" w:leader="none"/>
          <w:tab w:val="clear" w:pos="1353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и т.п.) в зависимости от номенклатуры поставляемого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709"/>
        <w:jc w:val="both"/>
        <w:shd w:val="clear" w:color="auto" w:fill="ffffff"/>
        <w:tabs>
          <w:tab w:val="left" w:pos="1134" w:leader="none"/>
          <w:tab w:val="clear" w:pos="1353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накладная ТОРГ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12/ или УПД в 2х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(двух) экз.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1_805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случае отсутствия этих документов Покупатель вправе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остановить приемку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до момента их предоставления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Поставщиком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</w:rPr>
      </w:r>
      <w:bookmarkStart w:id="0" w:name="undefined"/>
      <w:r>
        <w:rPr>
          <w:rFonts w:ascii="Times New Roman" w:hAnsi="Times New Roman" w:eastAsia="Times New Roman" w:cs="Times New Roman"/>
        </w:rPr>
      </w:r>
      <w:bookmarkStart w:id="0" w:name="undefined"/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 должен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отгружаться По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ставщиком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аре и упаковке, обеспечивающ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полную сохранность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от всякого рода поврежд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ений и порчи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 учетом возможных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перегрузок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длительного хранения.</w:t>
      </w:r>
      <w:bookmarkEnd w:id="0"/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обязан сообщить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Покупателю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условия длительного хранения поставленного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(допускается определение условий хранения в сопроводительных документах).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Тара и упаковка Товара должны соответствовать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требованиям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Применимого права,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предъявляемым к таре и упаковке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соответствующего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Товара.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Отдельные требования к упаковке и маркировке негабаритного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а также любые другие специальные требования, помимо установленных в настоящем пункте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указываются Сторонами в Спецификации (Приложение №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к Договору)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в Заявке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Стоимость тары и упаковки включена в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стоимость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Тара и упаковка возврату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не подлежат.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Погрузка, доставка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разгрузка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осуществляется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Поставщиком. Стоимость погрузки, доставки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разгрузки Товара включена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Цену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Досрочная поставка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допускается только при условии получения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письменного согласия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</w:rPr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</w:rPr>
        <w:t xml:space="preserve">Датой поставки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является дата подписания Сторонами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акладной</w:t>
      </w:r>
      <w:r>
        <w:rPr>
          <w:rFonts w:ascii="Times New Roman" w:hAnsi="Times New Roman" w:eastAsia="Times New Roman" w:cs="Times New Roman"/>
          <w:sz w:val="24"/>
          <w:szCs w:val="24"/>
        </w:rPr>
        <w:br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ТОРГ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или УПД, при наличи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Акта входного контроля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bookmarkEnd w:id="0"/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Право собственности на Товар, а также риск его случайной гибели или случайного повреждения переходит от Поставщика к Покупателю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подписания Сторонами Накладной ТОРГ-12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 или УПД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поставки Товара, не обусловленного настоящим Договором или Заявкой, либо поставки Товара по цене, превышающей согласованную Сторонами, Покупатель вправе отк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азаться от поставленного Товара, приняв его на ответственное хранение и незамедлительно уведомить Поставщика о несоответствии для принятия мер по распоряжению Товаром. Все затра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ты, связанные с хранением или отправкой (продажей) Товара, возмещает Поставщик.</w:t>
      </w:r>
      <w:bookmarkEnd w:id="0"/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не вправе произвести замену страны происхождения Товара, за исключением случая, когда в результате такой замены вместо иностранного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поставляется российский Товар, при этом качество, технические и функциональные характеристики (потребительские свойства) такого Товара не должны уступать качеству и соответствующим техническим и функциональным характеристикам Товара, указанным в Договоре.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  <w:t xml:space="preserve">По настоящему договору у Покупателя не возникает обязанности выкупить весь Товар на всю цену Договора. В отношении Товара, на поставку которого от Покупателя не поступила заявка в течение срока действия Договора, обязательства Сторон прекр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  <w:t xml:space="preserve">ащаются с истечением срока действия Договора.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23"/>
        </w:numPr>
        <w:jc w:val="center"/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Порядок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и условия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приемки Товара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Приемка и оценка качества Товара осуществляется Покупателем в соответствии с Инструкцией Госарбитража при Совете Министров СССР от 15.06.1965 № П-6 и Инстру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кцией Госарбитража при Совете Мин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истров СССР от 25.04.1966 № П-7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их последних редакциях, в части не урегулированной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не противоречащей действующему законодательству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Российской Федерации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 обязан проверить количество и качество принято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 Товара,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проверить соответствие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сведениям, указанным в транспортных и сопроводительных документах, а также принять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от транспортной организации с соблюдением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законов,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правил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ины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правовы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акт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ов, регулирующих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деятельность транспорта.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Приемка 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производится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Покупателем в одностороннем порядке в полном соответствии с обязательными требованиями, предъявляемыми к качеству поставляемого Товара.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tabs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обнаружения внутри 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ры и упаковки недопоставки, некомплектности, недостатков, несоответствий и/ или дефектов Товара, а также в случае отсутствия необходимых принадлежностей, относящихся к Товару, Покупатель вправе приостановить приемку Товара и уведомить об этом Поставщика. 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num" w:pos="1134" w:leader="none"/>
          <w:tab w:val="num" w:pos="1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обязан своими силами и за свой счет устранить выявленные недостатки, несоответствия и/ или дефекты Товара, в том числе путем его замены на новый, в течение 10 (десяти) календарных дней со дня составления Сторонами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двустороннего акта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если иной способ и сроки не согласованы Сторонами.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После устранения недостатков, несоответствий и/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или дефектов Товара его приемка осуществляется в соответствии с настоящим разделом Договора.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1134" w:leader="none"/>
          <w:tab w:val="num" w:pos="1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неисполнения Поставщиком обязательств по устранению выявленных недостатков, несоответствий и/ или дефектов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порядке, предусмотренном пунктом 4.4 Договора,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Покупатель вправе отказаться от приемки Товара, направив соответствующее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письменное уведомление Поставщику.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Если Покуп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атель отказывается от переданного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Поставщиком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он обязан незамедлительно письменно уведомить Поставщика о выявленных несоответствиях или недостатках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обеспечить сохранность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(ответственное хранение). Вызов представителя Поставщика для участия в продолжении приемки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составлени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двустороннего акта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необязателен.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обязан вывезти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принят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ый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Покупателем (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Грузополучателем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 на ответственное хранение, или распорядиться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в течение 2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(двух)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суток. Если Поставщик в этот срок не распорядится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Покупатель вправе реализовать 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или возвратить Поставщику.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Р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асходы, понесенные Покупателем в связи с принятием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на ответственное хранение,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его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реализацией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ли возвратом Поставщику, подлежат возмещению Поставщиком. При этом вырученное от реализации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передается Поставщику за вычетом причитающегося Покупателю.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Покупатель вправе не производить любые платежи, предусмотренные Договором, до исполнения Поставщиком своих обязательств по Договору, при этом Покупатель не считается просрочившим, а Поставщик лишается права ссылаться на отсутствие платежа при прос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рочке поставки Товара по Заявке.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Гарантийный срок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</w:p>
    <w:p>
      <w:pPr>
        <w:pStyle w:val="1_800"/>
        <w:numPr>
          <w:ilvl w:val="1"/>
          <w:numId w:val="23"/>
        </w:numPr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арантийный срок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Товар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поставленный по Договору, составляет </w:t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 менее 12 (двенадцать) календарных месяцев с даты подписания Покупателем (грузополучателем) товарной накладной по форме ТОРГ-12 (или УПД)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если более длительный срок не предусмотрен.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Гарантийный срок может быть продлен в соответствии с условиями Договора.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right="0" w:firstLine="709"/>
        <w:jc w:val="both"/>
        <w:tabs>
          <w:tab w:val="clear" w:pos="858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Установленный в отношении Товара гарантийный срок распространяется на все составные части и комплектующие Товара.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right="0" w:firstLine="709"/>
        <w:jc w:val="both"/>
        <w:shd w:val="clear" w:color="auto" w:fill="ffffff"/>
        <w:tabs>
          <w:tab w:val="clear" w:pos="858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течение Гарантийного срока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гарантирует соответствие качества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требованиям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технического паспорта и иных документов, относящихся к Товару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Применимого права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возможность эксплуатации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(использования)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соответствии с его целевым назначением, а также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несет безусловную ответственность за обнаруженные недостатки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несоответствия и/ или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дефекты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если не докажет, что такие недостатки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несоответствия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 или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дефекты явились следствием несоблюдения Покупателем требований по использованию Товара, установленных в инструкциях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документах,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переданн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соответствии с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right="0" w:firstLine="709"/>
        <w:jc w:val="both"/>
        <w:shd w:val="clear" w:color="auto" w:fill="ffffff"/>
        <w:tabs>
          <w:tab w:val="clear" w:pos="858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обнаружения в течение Гарантийного срока недостатков, несоответствий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 или (дефектов) Товара Покупатель направляет Поставщику соответствующее письменное уведомление, в котором указывает перечень выявленных недостатков (дефектов) Товара и разумный срок на их устранение.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Поставщик, в случае наличия разногласий, в течение 3 (трех)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рабочих дней с даты получения письменного уведомления Покупателя, направляет своего уполномоченного представителя для составления Акта о недостатках, несоответствиях и/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или дефектах. Если к указанному в настоящем пункте сроку представител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Поставщика не прибуд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т, Акт о недостатках, несоответствиях и/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или дефектах будет составлен Покупателем в одностороннем порядке и будет признан Сторонами действительным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обязан своими силами и за свой счет устранить недостатки, несоответствия и/ или дефекты Товара, обнаруженные Покупателем в течение Гарантийного срока,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срок, указанный </w:t>
      </w:r>
      <w:bookmarkStart w:id="0" w:name="undefined"/>
      <w:r>
        <w:rPr>
          <w:rFonts w:ascii="Times New Roman" w:hAnsi="Times New Roman" w:eastAsia="Times New Roman" w:cs="Times New Roman"/>
        </w:rPr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соответствии 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</w:t>
      </w:r>
      <w:bookmarkEnd w:id="0"/>
      <w:r>
        <w:rPr>
          <w:rFonts w:ascii="Times New Roman" w:hAnsi="Times New Roman" w:eastAsia="Times New Roman" w:cs="Times New Roman"/>
        </w:rPr>
      </w:r>
      <w:bookmarkEnd w:id="0"/>
      <w:r>
        <w:rPr>
          <w:rFonts w:ascii="Times New Roman" w:hAnsi="Times New Roman" w:eastAsia="Times New Roman" w:cs="Times New Roman"/>
          <w:sz w:val="24"/>
          <w:szCs w:val="24"/>
        </w:rPr>
        <w:t xml:space="preserve">, путем замены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или ремонта 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овара.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Устранение недостатков путем ремонта Товара может осуществляться только по письменному согласованию с Покупателем.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вправе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согласованию с Покупателем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вместо замены Товара возвратить Покупателю его стоимость. Вывоз Товара для целей устранения недостатков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(дефектов)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осуществляется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силами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и за его счет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 устранит недостатки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(дефекты) 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установленный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Покупателем срок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вправе устранить их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собственными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силами или силами третьих лиц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отнесением 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соответствующих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расходов.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обязан возместить расходы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 устранени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 недостатков, несоответствий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 или дефектов 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течение 10 (десяти) рабочих дней с даты получения соответствующего письменного требования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Гарантийный срок 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увеличивается на тот период времени, в течение которого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не мог эксплуатировать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(использовать)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вследствие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недостатков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(дефектов)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Гарантийный срок на замененную или отремонтированную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единицу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устанавливается продолжительностью, указанной в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начинает исчисляться заново с даты приемки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замененной единицы 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работ по устранению недостатков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(дефектов)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Устранение недостатков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несоответствий и / или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дефектов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 или возврат его стоимости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том числе в рамках срока, установленного в соответствии с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Договора, не освобождает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обязанности возмещения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убытк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причиненных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вследствие наличия таких недостатков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(дефектов)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119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23"/>
        </w:numPr>
        <w:ind w:left="0" w:firstLine="0"/>
        <w:jc w:val="center"/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Ответственность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Сторон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не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полнение или ненадлежащее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полнение обязательств по Договору Стороны несут ответственность в соответствии с законодательством Российской Федерации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Договором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Меры ответственности, предусмотренные Договором,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случае нарушения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Покупателем сроков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оплаты, установленных разделом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Договора, Поставщик в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аве требовать уплаты Покупателем исключительной неустойки в размере 0,1 (ноль целых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одна десятая) процента от несвоевременно оплаченной суммы за каждый день просрочки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начиная с 31 (тридцать первого) календарного дня просрочки (неустойка с 1 по 30 день просрочки не начисляется)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right="0" w:firstLine="709"/>
        <w:jc w:val="both"/>
        <w:widowControl/>
        <w:tabs>
          <w:tab w:val="clear" w:pos="858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случае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нарушения Поставщиком обязательств по поставке Товара (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нарушение срока поставки, недопоставка)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том числе сроков, установленных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Заявке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 вправе потребовать уплаты Поставщиком: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  <w:tab/>
        <w:tab/>
        <w:tab/>
        <w:tab/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- не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устойки в размере 0,1 (ноль целых и одна десятая) процента от цены несвоевременно поставленного (не поставленного) Товара за каждый день просрочки – в случае, когда нарушение не привело к изменению срока поставки Товара по другой заявке;</w:t>
        <w:tab/>
        <w:t xml:space="preserve">- неустойки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размере 0,2 (ноль целых и две десятых) процента от цены несвоевременно поставленного (не поставленного) Товара за каждый день просрочки – в случае, когда нарушение привело к изменению срока поставки Товара по другой заявке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  <w:tab/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случае несвоевременного устранения Поставщиком выявленных недостатков Товара, Покупатель вправе потребовать уплаты Поставщиком неустойки в размере 0,1 (ноль целых и одна десятая) процента от стоимости некачественного Товара за каждый день просрочки.
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случае поступления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соответствующе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сведениям о стране происхождения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согласованной в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оговоре, Покупатель вправе взыскать с Поставщика ш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траф в разме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ре 10% от стоимости поставленного Товара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не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соответствующе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го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сведениям.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Если в результате составления и выставления Поставщиком счетов-фактур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/ или УПД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с нарушением порядка и требований, установленных законодательством Российской Федерации, Покупатель понес расходы, связанные с начислением налоговыми органами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br/>
        <w:t xml:space="preserve">по такому основанию сумм налога на добавленную стоимость, пеней и налоговых санкций, Поставщик обязан компенсировать Покупателю сумму таких расходов. Основанием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br/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для ко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(десяти) рабочих дней с даты получения соответствующего письменного требования Покупателя.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В случае нарушения Поставщиком сроков предоставления счетов-фактур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/ или УПД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, установленных п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унктом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8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Договора, Покупатель вправе требовать уплаты Поставщиком штрафа в размере 50 000 (Пятидесяти тысяч) рублей за каждый случай нарушения</w:t>
      </w:r>
      <w:r>
        <w:rPr>
          <w:rStyle w:val="924"/>
          <w:rFonts w:ascii="Times New Roman" w:hAnsi="Times New Roman" w:eastAsia="Times New Roman" w:cs="Times New Roman"/>
          <w:bCs/>
          <w:sz w:val="24"/>
          <w:szCs w:val="24"/>
          <w:highlight w:val="white"/>
        </w:rPr>
        <w:footnoteReference w:id="3"/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Обязанность по уплате неустойки и/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Уплата неустойки и/ или штрафа не освобождает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Стороны от исполнения обязательств по Договору, обязанности по устранению допущенных нарушений условий Договора и/ или их последствий.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Учитывая, что для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надлежащее и своевременное выполнение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вщиком соответствующих обязательств по Договору.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Определение суммы неустойки, подлежащей уплате, возможно в досудебном порядке при признании суммы неустойки Стороной, нарушившей обязательства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в письменном требовании,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В случае нарушения Поставщиком обязательств по поставке Товара на срок свыше 60 (шестидесяти) календарных дней, Покупатель имеет право расторгнуть Договор в одностороннем внесудебном порядке, а также потребовать возмещения убытков. При этом Покупатель та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кже вправе возвратить Поставщику Товар, ранее принятый по Договору, и потребовать возврата уплаченных денежных средств.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Антикоррупционная оговорка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итогах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Каналы связи Линия доверия Группы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РусГидро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Электронная почта: </w:t>
      </w:r>
      <w:hyperlink r:id="rId12" w:tooltip="mailto:ld@rushydro.ru" w:history="1">
        <w:r>
          <w:rPr>
            <w:rStyle w:val="918"/>
            <w:rFonts w:ascii="Times New Roman" w:hAnsi="Times New Roman" w:eastAsia="Times New Roman" w:cs="Times New Roman"/>
            <w:sz w:val="24"/>
            <w:szCs w:val="24"/>
          </w:rPr>
          <w:t xml:space="preserve">ld@rushydro.ru</w:t>
        </w:r>
      </w:hyperlink>
      <w:r>
        <w:rPr>
          <w:rFonts w:ascii="Times New Roman" w:hAnsi="Times New Roman" w:eastAsia="Times New Roman" w:cs="Times New Roman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Обстоятельства непреодолимой силы (форс-мажор)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Стороны освоб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запретительные ме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Сторона имеет право ссылаться на обстоятельства непреодолимой силы только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Надлежащим (достаточным) доказательством наличия/ возникновения и продолжительности действия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обстоятельств непреодолимой силы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являю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документы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выдаваемы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Отсутствие уведомления или несвоевременное уведомление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об обстоятельствах непреодолимой силы лишает соответствующую Сторону права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0" w:leader="none"/>
          <w:tab w:val="left" w:pos="568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 этом любая из Сторон вправе отказаться от исполнения Договора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в одностороннем внесудебном порядке.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23"/>
        </w:numPr>
        <w:contextualSpacing/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Особые положения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обязуется не привлекать и не допускать привлечения к исполнению обязательств по Договору организации, имеющие признаки недобросовестности, опред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3" w:tooltip="consultantplus://offline/ref=94D5CE8889791A29DE57299515463A9D6134D8237B999C803E6F853513x2A2P" w:history="1">
        <w:r>
          <w:rPr>
            <w:rFonts w:ascii="Times New Roman" w:hAnsi="Times New Roman" w:eastAsia="Times New Roman" w:cs="Times New Roman"/>
            <w:bCs/>
            <w:sz w:val="24"/>
            <w:szCs w:val="24"/>
          </w:rPr>
          <w:t xml:space="preserve">№ 18162/09</w:t>
        </w:r>
      </w:hyperlink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от 25.05.2010 </w:t>
      </w:r>
      <w:hyperlink r:id="rId14" w:tooltip="consultantplus://offline/ref=94D5CE8889791A29DE57299515463A9D6135D2287D929C803E6F853513x2A2P" w:history="1">
        <w:r>
          <w:rPr>
            <w:rFonts w:ascii="Times New Roman" w:hAnsi="Times New Roman" w:eastAsia="Times New Roman" w:cs="Times New Roman"/>
            <w:bCs/>
            <w:sz w:val="24"/>
            <w:szCs w:val="24"/>
          </w:rPr>
          <w:t xml:space="preserve">№ 15658/09</w:t>
        </w:r>
      </w:hyperlink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согласно которым при оценке необоснованной налоговой выгоды необходимо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5" w:tooltip="consultantplus://offline/ref=79440D5123ABA6A25F43346AB59DBAAC7032C8E1556DA64FAED62E167F76889C2B7C475C32EFC59BJ8rDH" w:history="1">
        <w:r>
          <w:rPr>
            <w:rFonts w:ascii="Times New Roman" w:hAnsi="Times New Roman" w:eastAsia="Times New Roman" w:cs="Times New Roman"/>
            <w:bCs/>
            <w:sz w:val="24"/>
            <w:szCs w:val="24"/>
          </w:rPr>
          <w:t xml:space="preserve">Критери</w:t>
        </w:r>
      </w:hyperlink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недобросовестности, указанных в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ункте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.1 Договора, а также обеспечить прекращение участия таких организаций в исполнении Договора.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случае нарушения Поставщиком обязательств, установленных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унктами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.1,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.2 Договора, Покупатель в дополнение к основаниям, предусмотренным Договором, вправе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одностороннем внесудебном порядке отказаться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от Договора путем направления уведомления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об отказе от Договора (исполнения Договора)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 указанием даты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прекращения (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расторжения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 Договора,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которая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должна наступать ранее 10 (десяти) рабочих дней с даты получения Поставщиком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такого уведомления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Договор счита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прекращенным (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расторгнутым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 даты, указанной в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уведомлении об отказе от Договора (исполнения Договора)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 условии, что Покупатель не отзовет указанное Уведомление по итогам рассмотрения мотивированных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письменных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возражений Поставщика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представленных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наступления указанной Покупателем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даты расторжения.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уплатить Покупателю штраф в размере суммы денежных средств, перечисленной организации, отвечающей признакам недобросовестности, а также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дополнительно компенсировать Покупателю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убытки, причиненные в результате нарушения обязательств, установленных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пунктами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.1,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.2 Договора.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Штраф, предусмотренный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.4 Договора, оплачивается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течение 10 (десяти) рабочих дней с даты получения соответствующего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письменного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требования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Покупатель вправе предъявить требование об уплате штрафа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вне зависимости 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направления уведомления об отказе от Договора (исполнения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), предусмотренного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пунктом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.3 Договора.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Покупатель вправе приостановить осуществление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любых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платежей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причитающихся Поставщику, независимо от наличия оснований и наступления сроков таких платежей, до уплаты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штрафа, предусмотренного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.4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этом Покупатель не будет считаться просрочившим и/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или нарушившим свои обязательства по Договору.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Независимо от других положен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ий Договора,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положения пунктов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.4,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.5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Договора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продолжают действовать в течение 4 (четырех) лет после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его прекращения (расторжения) или исполнения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Заверения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Сторон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Каждая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из Сторон заявляет и подтверждает другой Стороне, что: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6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она является юридическим лицом/ </w:t>
      </w:r>
      <w:r>
        <w:rPr>
          <w:rFonts w:ascii="Times New Roman" w:hAnsi="Times New Roman" w:eastAsia="Times New Roman" w:cs="Times New Roman"/>
          <w:sz w:val="24"/>
          <w:szCs w:val="24"/>
          <w:highlight w:val="lightGray"/>
        </w:rPr>
        <w:t xml:space="preserve">индивидуальным предпринимателем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надлежащим образом учрежденным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правомерно осуществляющим свою деятельность в соответствии с законодательством Российской Федерации;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6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она обладает полной правоспособностью на заключение Договора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и исполнение всех своих обязательств, возникающих из Договора или в связи с ним;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6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она получила все корпоративные одобрения Договора органами управления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по основаниям, установленным законодательством Российской Федерации и/ или учредительными документами такой Стороны, а также согласования и разрешения органов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и иных лиц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необходимые для заключения и исполнения Договора;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6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лица, подписывающие от имени Сторон Договор, надлежащим образом уполномочены на его подписание;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6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она располагает ресурсами, необходимыми и достаточными для своевременного 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надлежащего исполнения обязательств, возникающих из Договора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br/>
        <w:t xml:space="preserve">или в связи с ним.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заявляет и заверяет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 том, что на момент заключения Договора: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0"/>
          <w:numId w:val="28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учредителем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/ учредителями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являются лица, не 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вляющиеся массовыми учредителем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/ учредителями;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0"/>
          <w:numId w:val="28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руководителем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является лицо, не являющееся массовым руководителем;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0"/>
          <w:numId w:val="28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фактически находится по адресу, указанному в Едином государственном реестре юридических лиц;</w:t>
      </w:r>
      <w:r>
        <w:rPr>
          <w:rStyle w:val="924"/>
          <w:rFonts w:ascii="Times New Roman" w:hAnsi="Times New Roman" w:eastAsia="Times New Roman" w:cs="Times New Roman"/>
          <w:sz w:val="24"/>
          <w:szCs w:val="24"/>
          <w:highlight w:val="white"/>
        </w:rPr>
        <w:footnoteReference w:id="4"/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0"/>
          <w:numId w:val="28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своевременно и в полном объеме уплачивает налоги и сборы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br/>
        <w:t xml:space="preserve">в соответствии с законодательством Российской Федерации;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0"/>
          <w:numId w:val="27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не находится в процедуре несостоятельности (банкротства)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br/>
        <w:t xml:space="preserve">в соответстви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 с законодательством Российской Федерации; отсутствуют любые обстоятельства, включая, но не ограничиваясь: решения судов различных юрисдикций, решения органов государствен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ной власти и должностных лиц, иные обстоятельства способные повлиять на возможность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должным образом исполнять обязательства, возникающие из Договору или в связи с ним;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7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тщательно изучил всю информацию, связанную с Договором,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в том числе по вопросам, влияющим на сроки, стоимость и качество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полностью ознакомлен со всеми условиями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поставки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и принимает на себя все расходы, риски и трудности исполнения обязательств, возникающих из Договора или в связи с ним;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7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своевременно и в полном объеме в соответствии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7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вся информация, предоставленная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является достоверной, полной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и точной,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 скрыл никаких обстоятельств, которые при их обнаружении могли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бы негативно повлиять на решение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заключить Договор на указанных в нем условиях.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widowControl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 заключении и исполнении Договора каждая Сторона полагается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на достоверность, точность и полноту заверений другой Стороны, изложенных в настоящем разделе Договора.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если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 заключении Договора предоставил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недостоверные заверения о любом из указанных в настоящем разделе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обстоятельств,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имеющих существенное значение для заключения и исполнения Договора,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обязан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по письменному требованию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уплатить последнему штраф в размере 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(пят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процентов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Цены Договора, указанной в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.1 Договора.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Недостоверность, неточность или неполнота любых указанных в настоящем разделе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обстоятельств в значительной степени лишает получ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рекращение (расторжение) Договора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.7 Договора, с приложением подписанного соглашения о расторжении Договора. Уведомление должно быть рассмотрено Стороной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получателем в течение 30 (тридцати) календарных дней со дня его получения.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 вправе в одностороннем внесудебном порядке отказаться от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при условии обязательного направления письменного уведомления об этом Поставщику не позднее чем за 30 (тридцать) календарных дней до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предполагаемо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й даты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расторжения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этом случае Договор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709" w:leader="none"/>
          <w:tab w:val="left" w:pos="1276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случае существенного нарушения Договора Поставщиком Покупатель вправе в одностороннем внесудебном порядке отказаться от Договора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19"/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Стороны установили, что существенным нарушением Договора Поставщиком является: </w:t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25"/>
        <w:numPr>
          <w:ilvl w:val="0"/>
          <w:numId w:val="29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нарушение Поставщиком общего срока поставки Товара по Договору, а также  сроков поставки Товара</w:t>
      </w:r>
      <w:r>
        <w:rPr>
          <w:rFonts w:ascii="Times New Roman" w:hAnsi="Times New Roman" w:eastAsia="Times New Roman" w:cs="Times New Roman"/>
          <w:highlight w:val="white"/>
        </w:rPr>
        <w:t xml:space="preserve"> (партий Товара) по заявке, </w:t>
      </w:r>
      <w:r>
        <w:rPr>
          <w:rFonts w:ascii="Times New Roman" w:hAnsi="Times New Roman" w:eastAsia="Times New Roman" w:cs="Times New Roman"/>
          <w:highlight w:val="white"/>
        </w:rPr>
        <w:t xml:space="preserve">более чем на </w:t>
      </w:r>
      <w:r>
        <w:rPr>
          <w:rFonts w:ascii="Times New Roman" w:hAnsi="Times New Roman" w:eastAsia="Times New Roman" w:cs="Times New Roman"/>
          <w:highlight w:val="white"/>
        </w:rPr>
        <w:t xml:space="preserve">60</w:t>
      </w:r>
      <w:r>
        <w:rPr>
          <w:rFonts w:ascii="Times New Roman" w:hAnsi="Times New Roman" w:eastAsia="Times New Roman" w:cs="Times New Roman"/>
          <w:highlight w:val="white"/>
        </w:rPr>
        <w:t xml:space="preserve"> (шестьдесят</w:t>
      </w:r>
      <w:r>
        <w:rPr>
          <w:rFonts w:ascii="Times New Roman" w:hAnsi="Times New Roman" w:eastAsia="Times New Roman" w:cs="Times New Roman"/>
          <w:highlight w:val="white"/>
        </w:rPr>
        <w:t xml:space="preserve">) календарных дней по причинам, не зависящим от Покупателя; </w:t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25"/>
        <w:numPr>
          <w:ilvl w:val="0"/>
          <w:numId w:val="29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несоблюдение Поставщиком требований к качеству Товара, если исправление выявленных Покупателем недостатков (дефектов) Товара влечет нарушение сроков поставки Товара более чем на </w:t>
      </w:r>
      <w:r>
        <w:rPr>
          <w:rFonts w:ascii="Times New Roman" w:hAnsi="Times New Roman" w:eastAsia="Times New Roman" w:cs="Times New Roman"/>
          <w:highlight w:val="white"/>
        </w:rPr>
        <w:t xml:space="preserve">60 (шестьдесят</w:t>
      </w:r>
      <w:r>
        <w:rPr>
          <w:rFonts w:ascii="Times New Roman" w:hAnsi="Times New Roman" w:eastAsia="Times New Roman" w:cs="Times New Roman"/>
          <w:highlight w:val="white"/>
        </w:rPr>
        <w:t xml:space="preserve">) календарных дней</w:t>
      </w:r>
      <w:r>
        <w:rPr>
          <w:rFonts w:ascii="Times New Roman" w:hAnsi="Times New Roman" w:eastAsia="Times New Roman" w:cs="Times New Roman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highlight w:val="white"/>
        </w:rPr>
        <w:t xml:space="preserve"> либо такие недостатки (дефекты) являются неустранимыми;</w:t>
      </w:r>
      <w:r>
        <w:rPr>
          <w:rFonts w:ascii="Times New Roman" w:hAnsi="Times New Roman" w:eastAsia="Times New Roman" w:cs="Times New Roman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25"/>
        <w:numPr>
          <w:ilvl w:val="0"/>
          <w:numId w:val="29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наложение ареста на имущество Поставщика, введение арбитражным судом процедуры несостоятельности (банкротства) в отношении Поставщика; </w:t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25"/>
        <w:numPr>
          <w:ilvl w:val="0"/>
          <w:numId w:val="29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установление в ходе исполнения Договора фактов несоответствия Поставщика установленным </w:t>
      </w:r>
      <w:r>
        <w:rPr>
          <w:rFonts w:ascii="Times New Roman" w:hAnsi="Times New Roman" w:eastAsia="Times New Roman" w:cs="Times New Roman"/>
          <w:highlight w:val="white"/>
        </w:rPr>
        <w:t xml:space="preserve">документацией о закупке требованиям к участникам закупки и/ или предоставления недостоверной информации о своем соответствии таким требованиям, а также недостоверности, неточности или неполноты заверений Поставщика об обстоятельствах, указанных в разделе 1</w:t>
      </w:r>
      <w:r>
        <w:rPr>
          <w:rFonts w:ascii="Times New Roman" w:hAnsi="Times New Roman" w:eastAsia="Times New Roman" w:cs="Times New Roman"/>
          <w:highlight w:val="white"/>
        </w:rPr>
        <w:t xml:space="preserve">0</w:t>
      </w:r>
      <w:r>
        <w:rPr>
          <w:rFonts w:ascii="Times New Roman" w:hAnsi="Times New Roman" w:eastAsia="Times New Roman" w:cs="Times New Roman"/>
          <w:highlight w:val="white"/>
        </w:rPr>
        <w:t xml:space="preserve"> Договора, и имеющих существенное значение для его заключения и исполнения. </w:t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25"/>
        <w:numPr>
          <w:ilvl w:val="1"/>
          <w:numId w:val="23"/>
        </w:numPr>
        <w:ind w:left="0" w:firstLine="709"/>
        <w:jc w:val="both"/>
        <w:spacing w:before="0" w:beforeAutospacing="0" w:after="0" w:afterAutospacing="0"/>
        <w:tabs>
          <w:tab w:val="left" w:pos="1276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В случае отказа Покупателя от Договора в случаях, предусмотренных пунктами 1</w:t>
      </w:r>
      <w:r>
        <w:rPr>
          <w:rFonts w:ascii="Times New Roman" w:hAnsi="Times New Roman" w:eastAsia="Times New Roman" w:cs="Times New Roman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highlight w:val="white"/>
        </w:rPr>
        <w:t xml:space="preserve">, 1</w:t>
      </w:r>
      <w:r>
        <w:rPr>
          <w:rFonts w:ascii="Times New Roman" w:hAnsi="Times New Roman" w:eastAsia="Times New Roman" w:cs="Times New Roman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highlight w:val="white"/>
        </w:rPr>
        <w:t xml:space="preserve"> Договора, последний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</w:t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25"/>
        <w:numPr>
          <w:ilvl w:val="1"/>
          <w:numId w:val="23"/>
        </w:numPr>
        <w:ind w:left="0" w:firstLine="709"/>
        <w:jc w:val="both"/>
        <w:spacing w:before="0" w:beforeAutospacing="0" w:after="0" w:afterAutospacing="0"/>
        <w:tabs>
          <w:tab w:val="left" w:pos="127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 даты прекращения (расторжения) Договора </w:t>
      </w:r>
      <w:r>
        <w:rPr>
          <w:rFonts w:ascii="Times New Roman" w:hAnsi="Times New Roman" w:eastAsia="Times New Roman" w:cs="Times New Roman"/>
        </w:rPr>
        <w:t xml:space="preserve">Поставщик </w:t>
      </w:r>
      <w:r>
        <w:rPr>
          <w:rFonts w:ascii="Times New Roman" w:hAnsi="Times New Roman" w:eastAsia="Times New Roman" w:cs="Times New Roman"/>
        </w:rPr>
        <w:t xml:space="preserve">обязан прекратить </w:t>
      </w:r>
      <w:r>
        <w:rPr>
          <w:rFonts w:ascii="Times New Roman" w:hAnsi="Times New Roman" w:eastAsia="Times New Roman" w:cs="Times New Roman"/>
        </w:rPr>
        <w:t xml:space="preserve">поставку Товара</w:t>
      </w:r>
      <w:r>
        <w:rPr>
          <w:rFonts w:ascii="Times New Roman" w:hAnsi="Times New Roman" w:eastAsia="Times New Roman" w:cs="Times New Roman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25"/>
        <w:numPr>
          <w:ilvl w:val="1"/>
          <w:numId w:val="23"/>
        </w:numPr>
        <w:ind w:left="0" w:firstLine="709"/>
        <w:jc w:val="both"/>
        <w:spacing w:before="0" w:beforeAutospacing="0" w:after="0" w:afterAutospacing="0"/>
        <w:tabs>
          <w:tab w:val="left" w:pos="127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При прекращении (расторжении) Договора по основаниям, указанным </w:t>
      </w:r>
      <w:r>
        <w:rPr>
          <w:rFonts w:ascii="Times New Roman" w:hAnsi="Times New Roman" w:eastAsia="Times New Roman" w:cs="Times New Roman"/>
        </w:rPr>
        <w:br/>
        <w:t xml:space="preserve">в настоящем разделе</w:t>
      </w:r>
      <w:r>
        <w:rPr>
          <w:rFonts w:ascii="Times New Roman" w:hAnsi="Times New Roman" w:eastAsia="Times New Roman" w:cs="Times New Roman"/>
        </w:rPr>
        <w:t xml:space="preserve"> Договора</w:t>
      </w:r>
      <w:r>
        <w:rPr>
          <w:rFonts w:ascii="Times New Roman" w:hAnsi="Times New Roman" w:eastAsia="Times New Roman" w:cs="Times New Roman"/>
        </w:rPr>
        <w:t xml:space="preserve">, все обязательства Сторон по Договору считаются прекратившимися, за исключением обязательств по незавершенным расчетам, гарантийны</w:t>
      </w:r>
      <w:r>
        <w:rPr>
          <w:rFonts w:ascii="Times New Roman" w:hAnsi="Times New Roman" w:eastAsia="Times New Roman" w:cs="Times New Roman"/>
        </w:rPr>
        <w:t xml:space="preserve">м</w:t>
      </w:r>
      <w:r>
        <w:rPr>
          <w:rFonts w:ascii="Times New Roman" w:hAnsi="Times New Roman" w:eastAsia="Times New Roman" w:cs="Times New Roman"/>
        </w:rPr>
        <w:t xml:space="preserve"> обязательств</w:t>
      </w:r>
      <w:r>
        <w:rPr>
          <w:rFonts w:ascii="Times New Roman" w:hAnsi="Times New Roman" w:eastAsia="Times New Roman" w:cs="Times New Roman"/>
        </w:rPr>
        <w:t xml:space="preserve">ам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Поставщика</w:t>
      </w:r>
      <w:r>
        <w:rPr>
          <w:rFonts w:ascii="Times New Roman" w:hAnsi="Times New Roman" w:eastAsia="Times New Roman" w:cs="Times New Roman"/>
        </w:rPr>
        <w:t xml:space="preserve"> в соответствии с разделом </w:t>
      </w:r>
      <w:r>
        <w:rPr>
          <w:rFonts w:ascii="Times New Roman" w:hAnsi="Times New Roman" w:eastAsia="Times New Roman" w:cs="Times New Roman"/>
        </w:rPr>
        <w:t xml:space="preserve">5</w:t>
      </w:r>
      <w:bookmarkStart w:id="0" w:name="undefined"/>
      <w:r>
        <w:rPr>
          <w:rFonts w:ascii="Times New Roman" w:hAnsi="Times New Roman" w:eastAsia="Times New Roman" w:cs="Times New Roman"/>
        </w:rPr>
      </w:r>
      <w:bookmarkEnd w:id="0"/>
      <w:r>
        <w:rPr>
          <w:rFonts w:ascii="Times New Roman" w:hAnsi="Times New Roman" w:eastAsia="Times New Roman" w:cs="Times New Roman"/>
        </w:rPr>
        <w:t xml:space="preserve"> Договора, а также обязательств </w:t>
      </w:r>
      <w:r>
        <w:rPr>
          <w:rFonts w:ascii="Times New Roman" w:hAnsi="Times New Roman" w:eastAsia="Times New Roman" w:cs="Times New Roman"/>
        </w:rPr>
        <w:t xml:space="preserve">Поставщика</w:t>
      </w:r>
      <w:r>
        <w:rPr>
          <w:rFonts w:ascii="Times New Roman" w:hAnsi="Times New Roman" w:eastAsia="Times New Roman" w:cs="Times New Roman"/>
        </w:rPr>
        <w:t xml:space="preserve"> по </w:t>
      </w:r>
      <w:r>
        <w:rPr>
          <w:rFonts w:ascii="Times New Roman" w:hAnsi="Times New Roman" w:eastAsia="Times New Roman" w:cs="Times New Roman"/>
        </w:rPr>
        <w:t xml:space="preserve">оплате </w:t>
      </w:r>
      <w:r>
        <w:rPr>
          <w:rFonts w:ascii="Times New Roman" w:hAnsi="Times New Roman" w:eastAsia="Times New Roman" w:cs="Times New Roman"/>
        </w:rPr>
        <w:t xml:space="preserve">неустойки, штрафов</w:t>
      </w:r>
      <w:r>
        <w:rPr>
          <w:rFonts w:ascii="Times New Roman" w:hAnsi="Times New Roman" w:eastAsia="Times New Roman" w:cs="Times New Roman"/>
        </w:rPr>
        <w:t xml:space="preserve">, возмещению</w:t>
      </w:r>
      <w:r>
        <w:rPr>
          <w:rFonts w:ascii="Times New Roman" w:hAnsi="Times New Roman" w:eastAsia="Times New Roman" w:cs="Times New Roman"/>
        </w:rPr>
        <w:t xml:space="preserve"> убытков в случаях и размерах, предусмотренных Договором.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19"/>
        <w:ind w:left="0" w:firstLine="0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Разрешение споров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Все споры, разногласия и требования, возникающие между Сторонами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из Договора или в связи с ним, в том числе связанные с его исполнением, изменением, прекращением (расторжением) и/ или действительностью, разрешаются путем переговоров.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Споры, указанные в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ункте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.1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Договора, которые не были урегулированы Сторонами путем переговоров, подлежат разрешению в Арбитражном суде Хабаровского края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в соответствии с законодательством Российской Федерации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Сторонами прим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.7 Договора.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Срок для рассмотрения претензии 15 (пятнадцать) рабочих дней со дня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с иском в суд.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Условия настоящего раздела сохраняют свою силу в случае признания Договора незаключенным и/ или недействительным.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/>
        <w:jc w:val="both"/>
        <w:shd w:val="clear" w:color="auto" w:fill="ffffff"/>
        <w:widowControl/>
        <w:tabs>
          <w:tab w:val="left" w:pos="142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Заключительные положения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вступает в силу с даты его подписания Сторонами и действует </w:t>
      </w:r>
      <w:r>
        <w:rPr>
          <w:rFonts w:ascii="Times New Roman" w:hAnsi="Times New Roman" w:eastAsia="Times New Roman" w:cs="Times New Roman"/>
          <w:sz w:val="24"/>
          <w:szCs w:val="24"/>
        </w:rPr>
        <w:br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31.01.2027 г., а в части не исполненных обязательств - до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полного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исполнения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Сторонами.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.6 Договора.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Все приложения к Договору, а также любые изменения и дополнения, оформленные надлежащим образом, являются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неотъемлемой частью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наличия любых расхождений между содержанием Договора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и приложений к нему, приоритет имеет текст Договора.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Обмен информацией между Сторонами по любым вопросам, связанным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с исполнением Договора, включая уведомления и иные сообщения, осуществляется только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в письменной форме в порядке, предусмотренном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</w:rPr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</w:rPr>
        <w:t xml:space="preserve">Стороны обязуются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уведомлять друг друга об изменении адреса и/ или реквизитов,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Договора, не позднее 3 (трех) рабочих дней после такого измен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ения в порядке, установленном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.7 Договора.</w:t>
      </w:r>
      <w:bookmarkEnd w:id="0"/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Письма, уведомления и/ или сообщения направляются Стороне-получателю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следующими способами: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tabs>
          <w:tab w:val="num" w:pos="1560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Заказным почтовым отправлением с уведомлением о вручении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 адресу ее места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нахождения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/ почтовому адресу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указанному в разделе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Договора, или в ранее полученном уведомлении Стороны об изменении адреса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–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адресатом/ факта отсутствия адресата по указанному адресу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tabs>
          <w:tab w:val="num" w:pos="1560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highlight w:val="white"/>
        </w:rPr>
      </w:r>
      <w:bookmarkEnd w:id="0"/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Доставкой лично или курьером Стороны-отправителя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 адресу ее места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нахождения/ почтовому адресу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указанному в разделе 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Договора, или в ранее полученном уведомлении Стороны об изменении адреса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–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в дату и время фактического приема уведомления Стороной-получателем с отметкой о получении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;</w:t>
      </w:r>
      <w:bookmarkEnd w:id="0"/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tabs>
          <w:tab w:val="num" w:pos="1560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осредством электронной почты (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val="en-US"/>
        </w:rPr>
        <w:t xml:space="preserve">e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val="en-US"/>
        </w:rPr>
        <w:t xml:space="preserve">mail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–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в дату направления электронного сообщения, зафиксированную на почтовом сервере отправителя.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0" w:leader="none"/>
          <w:tab w:val="left" w:pos="1418" w:leader="none"/>
          <w:tab w:val="left" w:pos="1701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Оригиналы документов, направленны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е посредством электронной почты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, должны не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позднее следующего рабочего дня быть направлены Стороной-отправителем способами, указанными в п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унктах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.7.1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–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.7.2 Договора.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Во избежание сомнений, кроме случаев, ког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Уступка, передача в залог прав (требований),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принадлежащи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Поставщику на основании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допускается только с предварительного письменного согласия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С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с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diadoc.ru/). В случае использования Поставщиком другого оператора электронного документооборота (аккредитованного ФНС РФ), Покупатель, при наличии технической возможности у используемых Покупателем операторов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, инициирует настройку роуминга между операторами систем электронного документооборота Сторон.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Обмен документами при использовании системы электронного документооборота осуществляется с применением УПД.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Во всем остальном, что не урегулировано Договором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Стороны руководствуются законодательством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5"/>
          <w:szCs w:val="25"/>
        </w:rPr>
        <w:t xml:space="preserve">Настоящий Договор заключается в электронной форме с использованием программно-аппаратных средств электронной торговой площадки путем его подписания усиленными квалифицированными электронными подписями уполномоченных представителей Сторон.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360" w:firstLine="0"/>
        <w:jc w:val="both"/>
        <w:shd w:val="clear" w:color="auto" w:fill="ffffff"/>
        <w:widowControl/>
        <w:tabs>
          <w:tab w:val="left" w:pos="0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23"/>
        </w:numPr>
        <w:contextualSpacing/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Список приложений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Приложение № 1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Спецификация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Форма Заявки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на поставку Товара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ins w:id="0" w:author="plevako_ov" w:date="2025-10-28T06:10:07Z" oouserid="plevako_ov"/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№ 3 -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Условия независимой гарантии</w:t>
      </w:r>
      <w:ins w:id="1" w:author="plevako_ov" w:date="2025-10-28T06:10:07Z" oouserid="plevako_ov">
        <w:r>
          <w:rPr>
            <w:rFonts w:ascii="Times New Roman" w:hAnsi="Times New Roman" w:eastAsia="Times New Roman" w:cs="Times New Roman"/>
            <w:sz w:val="24"/>
            <w:szCs w:val="24"/>
            <w:highlight w:val="none"/>
          </w:rPr>
        </w:r>
      </w:ins>
      <w:ins w:id="2" w:author="plevako_ov" w:date="2025-10-28T06:10:07Z" oouserid="plevako_ov">
        <w:r>
          <w:rPr>
            <w:rFonts w:ascii="Times New Roman" w:hAnsi="Times New Roman" w:eastAsia="Times New Roman" w:cs="Times New Roman"/>
            <w:sz w:val="24"/>
            <w:szCs w:val="24"/>
            <w:highlight w:val="none"/>
          </w:rPr>
        </w:r>
      </w:ins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№ 3.1 – Типовая форма независимой гарантии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№ 3.2 – Требование об уплате денежной суммы по независимой гарантии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№ 4 -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Критерии отбора Банков-Гарантов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№ 5 -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Форма акта приемки независимой гарантии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Адреса и платежные реквизиты Сторон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pStyle w:val="919"/>
        <w:ind w:left="0" w:firstLine="709"/>
        <w:shd w:val="clear" w:color="auto" w:fill="ffffff"/>
        <w:widowControl/>
        <w:tabs>
          <w:tab w:val="left" w:pos="42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928"/>
        <w:gridCol w:w="32"/>
        <w:gridCol w:w="4819"/>
        <w:gridCol w:w="2"/>
      </w:tblGrid>
      <w:tr>
        <w:tblPrEx/>
        <w:trPr/>
        <w:tc>
          <w:tcPr>
            <w:tcW w:w="49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Покупатель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48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Поставщик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bfbfbf"/>
            <w:tcW w:w="49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АО «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ДГК»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Место нахождения: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Российская Федерация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г.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Хабаровск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Адрес: 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Хабаров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ский край,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г.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Хабаровск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ул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Фрунзе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д.49.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ОГРН 1051401746769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ИНН 1434031363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/ КПП 272101001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КПП КН 997650001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(номер расчетного счета)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(наименование банка, в котором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открыт счет)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(номер корреспондентского счета банка)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(БИК банка)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(номер телефона)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________________________________________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(адрес эл/почты)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3"/>
            <w:shd w:val="clear" w:color="ffffff" w:fill="bfbfbf"/>
            <w:tcW w:w="48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сокращенное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наименование юридического лица)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Место нахождения: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дрес: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ОГРН 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ИНН ____________ / КПП___________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(номер расчетного счета)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(наименование банка, в котором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открыт счет)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(номер корреспондентского счета банка)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(БИК банка)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(номер телефона)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________________________________________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(адрес эл/почты)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W w:w="49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 / 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 / 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ind w:firstLine="709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Column"/>
          <w:pgSz w:w="11901" w:h="16840" w:orient="portrait"/>
          <w:pgMar w:top="1276" w:right="851" w:bottom="851" w:left="1418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1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поставки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_____20 _ г.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_____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709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СПЕЦИФИКАЦИЯ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tbl>
      <w:tblPr>
        <w:tblW w:w="4991" w:type="pct"/>
        <w:tblInd w:w="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1118"/>
        <w:gridCol w:w="1150"/>
        <w:gridCol w:w="993"/>
        <w:gridCol w:w="1275"/>
        <w:gridCol w:w="1060"/>
        <w:gridCol w:w="925"/>
        <w:gridCol w:w="2552"/>
      </w:tblGrid>
      <w:tr>
        <w:tblPrEx/>
        <w:trPr>
          <w:trHeight w:val="5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п/п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Наименование Товара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Артикул, тип, марка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9" w:leader="none"/>
              </w:tabs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  <w:highlight w:val="lightGray"/>
              </w:rPr>
              <w:t xml:space="preserve">Страна происхождения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Цена за единицу, руб. без НДС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НДС (___%), руб.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Перечень сопроводительных документов (в том числе подтверждающих качество Товара)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5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37" w:type="dxa"/>
            <w:vAlign w:val="center"/>
            <w:textDirection w:val="lrTb"/>
            <w:noWrap/>
          </w:tcPr>
          <w:p>
            <w:pPr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8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56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37" w:type="dxa"/>
            <w:vAlign w:val="center"/>
            <w:textDirection w:val="lrTb"/>
            <w:noWrap/>
          </w:tcPr>
          <w:p>
            <w:pPr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8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</w:tr>
    </w:tbl>
    <w:p>
      <w:pPr>
        <w:ind w:firstLine="709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highlight w:val="yellow"/>
        </w:rPr>
      </w:r>
      <w:r>
        <w:rPr>
          <w:rFonts w:ascii="Times New Roman" w:hAnsi="Times New Roman" w:eastAsia="Times New Roman" w:cs="Times New Roman"/>
          <w:i/>
          <w:sz w:val="24"/>
          <w:szCs w:val="24"/>
          <w:highlight w:val="yellow"/>
        </w:rPr>
      </w:r>
      <w:r>
        <w:rPr>
          <w:rFonts w:ascii="Times New Roman" w:hAnsi="Times New Roman" w:eastAsia="Times New Roman" w:cs="Times New Roman"/>
          <w:i/>
          <w:sz w:val="24"/>
          <w:szCs w:val="24"/>
          <w:highlight w:val="yellow"/>
        </w:rPr>
      </w:r>
    </w:p>
    <w:p>
      <w:pPr>
        <w:ind w:firstLine="709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tbl>
      <w:tblPr>
        <w:tblW w:w="9815" w:type="dxa"/>
        <w:tblInd w:w="-176" w:type="dxa"/>
        <w:tblLook w:val="04A0" w:firstRow="1" w:lastRow="0" w:firstColumn="1" w:lastColumn="0" w:noHBand="0" w:noVBand="1"/>
      </w:tblPr>
      <w:tblGrid>
        <w:gridCol w:w="4996"/>
        <w:gridCol w:w="4819"/>
      </w:tblGrid>
      <w:tr>
        <w:tblPrEx/>
        <w:trPr/>
        <w:tc>
          <w:tcPr>
            <w:shd w:val="clear" w:color="ffffff" w:fill="ffffff"/>
            <w:tcW w:w="4996" w:type="dxa"/>
            <w:textDirection w:val="lrTb"/>
            <w:noWrap w:val="false"/>
          </w:tcPr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Покупатель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4819" w:type="dxa"/>
            <w:textDirection w:val="lrTb"/>
            <w:noWrap w:val="false"/>
          </w:tcPr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</w:tr>
    </w:tbl>
    <w:p>
      <w:pPr>
        <w:ind w:firstLine="709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851" w:bottom="1134" w:left="1418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поставки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__________ 20 _ г. № __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__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58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58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9"/>
        <w:jc w:val="center"/>
        <w:tabs>
          <w:tab w:val="left" w:pos="27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tabs>
          <w:tab w:val="left" w:pos="2700" w:leader="none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Заявка №___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/ФОРМА/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</w:p>
    <w:p>
      <w:pPr>
        <w:jc w:val="center"/>
        <w:tabs>
          <w:tab w:val="left" w:pos="27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на поставку Товара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tabs>
          <w:tab w:val="left" w:pos="27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 договору поставки №______________ от 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____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» _____20_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г.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tbl>
      <w:tblPr>
        <w:tblW w:w="5067" w:type="pct"/>
        <w:tblInd w:w="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991"/>
        <w:gridCol w:w="1134"/>
        <w:gridCol w:w="710"/>
        <w:gridCol w:w="1078"/>
        <w:gridCol w:w="1188"/>
        <w:gridCol w:w="993"/>
        <w:gridCol w:w="1419"/>
        <w:gridCol w:w="851"/>
        <w:gridCol w:w="850"/>
      </w:tblGrid>
      <w:tr>
        <w:tblPrEx/>
        <w:trPr>
          <w:trHeight w:val="5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№ п/п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Наименование Товара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Артикул, тип, марка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Цена за единицу, руб. без НДС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НДС (___%), руб.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Стоимость, в том числе НДС, руб.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Место поставки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Дата поставки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5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37" w:type="dxa"/>
            <w:vAlign w:val="center"/>
            <w:textDirection w:val="lrTb"/>
            <w:noWrap/>
          </w:tcPr>
          <w:p>
            <w:pPr>
              <w:ind w:firstLine="2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8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556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37" w:type="dxa"/>
            <w:vAlign w:val="center"/>
            <w:textDirection w:val="lrTb"/>
            <w:noWrap/>
          </w:tcPr>
          <w:p>
            <w:pPr>
              <w:ind w:firstLine="2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8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556"/>
        </w:trPr>
        <w:tc>
          <w:tcPr>
            <w:gridSpan w:val="10"/>
            <w:tcBorders>
              <w:left w:val="single" w:color="000000" w:sz="4" w:space="0"/>
              <w:right w:val="single" w:color="000000" w:sz="4" w:space="0"/>
            </w:tcBorders>
            <w:tcW w:w="9751" w:type="dxa"/>
            <w:vAlign w:val="center"/>
            <w:textDirection w:val="lrTb"/>
            <w:noWrap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</w:tr>
    </w:tbl>
    <w:p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4820"/>
        <w:gridCol w:w="5103"/>
      </w:tblGrid>
      <w:tr>
        <w:tblPrEx/>
        <w:trPr/>
        <w:tc>
          <w:tcPr>
            <w:shd w:val="clear" w:color="ffffff" w:fill="ffffff"/>
            <w:tcW w:w="4820" w:type="dxa"/>
            <w:textDirection w:val="lrTb"/>
            <w:noWrap w:val="false"/>
          </w:tcPr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Покупатель: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(конец формы)</w:t>
      </w:r>
      <w:r>
        <w:rPr>
          <w:rFonts w:ascii="Times New Roman" w:hAnsi="Times New Roman" w:eastAsia="Times New Roman" w:cs="Times New Roman"/>
          <w:i/>
          <w:sz w:val="24"/>
          <w:szCs w:val="24"/>
        </w:rPr>
      </w:r>
      <w:r>
        <w:rPr>
          <w:rFonts w:ascii="Times New Roman" w:hAnsi="Times New Roman" w:eastAsia="Times New Roman" w:cs="Times New Roman"/>
          <w:i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center"/>
        <w:rPr>
          <w:rFonts w:ascii="Times New Roman" w:hAnsi="Times New Roman" w:cs="Times New Roman"/>
          <w:sz w:val="24"/>
          <w:szCs w:val="24"/>
          <w:highlight w:val="none"/>
        </w:rPr>
        <w:outlineLvl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ФОРМА СОГЛАСОВАНА: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4820"/>
        <w:gridCol w:w="5103"/>
      </w:tblGrid>
      <w:tr>
        <w:tblPrEx/>
        <w:trPr/>
        <w:tc>
          <w:tcPr>
            <w:shd w:val="clear" w:color="ffffff" w:fill="ffffff"/>
            <w:tcW w:w="4820" w:type="dxa"/>
            <w:textDirection w:val="lrTb"/>
            <w:noWrap w:val="false"/>
          </w:tcPr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Покупатель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5103" w:type="dxa"/>
            <w:textDirection w:val="lrTb"/>
            <w:noWrap w:val="false"/>
          </w:tcPr>
          <w:p>
            <w:pPr>
              <w:ind w:hanging="1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ind w:hanging="1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hanging="1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</w:tr>
    </w:tbl>
    <w:p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hd w:val="nil" w:color="000000"/>
        <w:rPr>
          <w:rFonts w:ascii="Times New Roman" w:hAnsi="Times New Roman" w:cs="Times New Roman"/>
          <w:sz w:val="24"/>
          <w:szCs w:val="24"/>
        </w:rPr>
        <w:pPrChange w:id="3" w:author="mezentceva_as" w:date="2025-07-15T03:41:06Z" oouserid="mezentceva_as">
          <w:pPr>
            <w:widowControl/>
          </w:pPr>
        </w:pPrChange>
      </w:pPr>
      <w:ins w:id="4" w:author="mezentceva_as" w:date="2025-07-15T03:41:06Z" oouserid="mezentceva_as">
        <w:r>
          <w:rPr>
            <w:rFonts w:ascii="Times New Roman" w:hAnsi="Times New Roman" w:eastAsia="Times New Roman" w:cs="Times New Roman"/>
            <w:sz w:val="24"/>
            <w:szCs w:val="24"/>
          </w:rPr>
          <w:br w:type="page" w:clear="all"/>
        </w:r>
      </w:ins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3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поставки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__________ 20 _ г. № __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__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58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righ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widowControl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Условия независимой гарантии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Условия независимой гарантии, предоставляемой в качестве обеспечения исполнения договора, заключаемого с МСП при осуществлении закупки товаров, работ, услуг в электронной форме с участием МСП (далее – Независимая гарантия):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Независимая гарантия не может быть отозвана выдавшим ее гарантом;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бене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фициар по Независимой гарантии – Покупатель, принципал – Поставщик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сумма Независимой гарантии выражена в валюте расчетов по Договору;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сумма Независимой гарантии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надлежащего исполнения обязательств по Договору должна составлять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5 (пять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) процентов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от суммы Договора, в соответствие с официально размещенным итоговым протоколом по результатам закупки, с учетом результатов преддоговорных переговоров (в случае проведения таковых).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(НДС не облагается)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срок окончания Независимой гарантии надлежащего испол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нения обязательств по Договору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– не ранее 70 (семидесяти) календарных дней после наступления даты, в которую заканчивается срок исполнения обязательств по Договору в целом / соответствующему объ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екту, предусмотренной Договором.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Независимая гарантия должна быть составлена по тип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овой форме согласно приложению 3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(приложение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.1 к настоящему Договору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 к Положению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Федерации», утвержденному Постановлением Правительства Российской Федерации от 09.08.2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022 № 1397 (далее – Положение), на условиях, определенных гражданским законодательством, Федеральным законом от 18.07.2011 № 223-ФЗ «О закупках товаров, работ, услуг отдельными видами юридических лиц» и настоящими условиями, содержать следующие требования: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а)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 (подрядчиком, исполнителем) обеспеченных ею обязательств составленное по форме согласно приложению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4 (приложение 3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.2 к настоящему Договору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 к Положению требование об уплате денежной суммы по Независимой гарантии в размере цены Договора, уменьшенной на сумму, пропорциональную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объему исполненных Поставщиком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обязательств, которые предусмотрены Договором и в отношении которых бенефициаром осуществлена приемка, но не превышающей размер обеспечения исполнения Договора (сумму Независимой гарантии);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б) условие о праве бенефициара направля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ть требование об уплате денежной суммы по Независимой гарантии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Выбор формы направления такого требования осуществляется бенефициаром самостоятельно.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(далее – Документы к требованию):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расчет суммы, включаемой в требование об уплате денежной суммы по Независимой гарантии;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документ, подтверждающий полномочия лица, подписавшего требование об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уплате денежной суммы по Независимой гарантии (доверенность) (в случае если такое требование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Если копия документа заверена лицом, не ука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в форме элек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тронного документа Документы к требованию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Требование об уплате денежной суммы по Независимой гарантии надлежащего исполнения обязательств по Договору может содержать указание на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существо допущенных Поставщиком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нарушений, в том числе в случаях: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-отказа Поставщика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от исполнения обязательств по Договору, в том числе одностороннего отказа от Договора;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-нарушения Поставщиком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сроков поставки, установленных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п.3.2.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более чем на 60 (шестьдесят) календарных дней;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-утраты Покупателем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специальных разрешений (в том числе отзыв, прекращение (приостановление) действие допусков, разрешений) и / или лицен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зий, предоставляющих Покупателю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возможность надлежащего исполнения обязательств по Договору;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введения арбитражным судом процедуры несостоятельности (банк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ротства) в отношении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установления в ходе исполнения Договора ф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актов несоответствия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неполноты заверений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об обстоятельствах, указанных в Договоре, и имеющих существенное значение для его заключения и исполнения;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признания Договора недействительным по причинам отсутствия необходимы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х корпоративных одобрений у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-непредоставления Покупателем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в срок не позднее 30 (тридцати)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случаях, если срок исп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олнения обязательств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 Договору превышает срок действия Независимой гарантии либо срок исполнения обязательств продлен.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в) текст Независимой гарантии должен содержать перечень Документов к требованию.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г) условие об обязанности гаранта рассмотреть требование бенефициара об уплате денежной суммы по Независимой гарантии не позднее 5 рабочих дней со дня, следующего за днем получения такого требования и Документов к требованию.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д) условие о праве бенефициара передавать право требования по Независимой гарантии в случае перемены покупателя (заказчика) по Договору при осуществлении закупки с предварительным извещением об этом гаранта;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е) условие о том, что расходы, возникающие в связи с перечислением гарантом денежных средств по Независимой гарантии, несет гарант;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ж) условие о том, что исключение банка (если Независимая гарантия выдана банком) из перечн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фонда содействия кредитованию (гарантийного фонда, фонда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поручительств), являющегося участником национальной гарантийной системы поддержки малого и среднего предпринимательства, предусмотренного Федера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льным законом от 24.07.2007 № 209-ФЗ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статьи 45 Федерального закона от 05.04.2013 № 44-ФЗ «О 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онтрактной системе в сфере закупок товаров, работ, услуг для обеспечения государственных и муниципальных нужд», не прекращает действия Независимой гарантии и не освобождает гаранта от ответственности за неисполнение либо ненадлежащее исполнение ее условий;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з) условие о рассмотрении споров, возникающих в связи с исполнением обязательств по Независимой гарантии, в Арбитражном суде Хабаровского края;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и) условие, согласно которому исполнением обязательств гаранта по Независимой гарантии является факти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 об уплате денежной суммы по Независимой гарантии.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к) условие, содержащее обязанность гаранта уплатить бенефициару денежную сумму по Независимой гарантии в размере, указанном в требовании, не позднее 10 (десяти) раб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очих дней со дня, следующего за днем получения гарантом требования бенефициара, соответствующего условиям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Независимая гарантия не должна содержать условия: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а) предусматривающие или влекущие представление бенефициаром гаранту, в том числе одновременно с требованием об уплате денежной суммы по Независимой гарантии, документов, не предусмотренных условиями Независимой гарантии и п. 9 Положения;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б)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бенефициаром) гаранту уведомления о нарушении Контрагентом условий договора или о расторжении договора;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в) допускающие или влекущие взимание гарантом с бенефициара платы за представление бенефициаром гаранту требования об уплате денежной суммы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 Независимой гарантии, направленного в форме электронного документа, или влекущие необходимость использования бенефициаром информационных систем, предусматривающих взимание с него платы при представлении такого требования в форме электронного документа;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г) о предоставлении бенефициаром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Независимая гарантия может быть принята от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гаранта, входящего в перечни, предусмотренные частью 1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44-ФЗ):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1) банками, соответствующими требованиям, установленным Правительством Российской Федерации, и включенными в перечень, предусмотренный частью 1.2. статьи 45 Федерального закона № 44-ФЗ.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(https://minfin.gov.ru/ru/perfomance/contracts/list_banks/);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2) государственной корпорацией развития "ВЭБ.РФ";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3) фондами содействия кредитованию (гарантийными фондами, фондами поручительств), являющимися участниками национальной гарантийной системы поддержки малого и среднего предпринимательства, предусмотренной Федеральным законом от 24 июля 2007 год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 N 209-ФЗ "О развитии малого и среднего предпринимательства в Российской Федерации", соответствующими требованиям, установленным Правительством Российской Федерации, и включенными в перечень, предусмотренный частью 1.7. статьи 45 Федерального закона № 44-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ФЗ (при осуществлении закупок в соответствии с пунктом 1 части 1 статьи 30 настоящего Федерального закона).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(https://minfin.gov.ru/ru/perfomance/contracts/list_org/);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4) Евразийским банком развития (если участник закупки является юридическим лицом, зареги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Гарант в случае просрочки испол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действия, обязан за каждый день просрочки (начиная со дня, следующ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его за днем истечения установленного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Независимой гарантии.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Несоответствие Независимой гарант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ии, предоставленной Поставщиком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вышеперечисленным требованиям, является основанием для отказа в принятии 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 бенефициаром (Покупателем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).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Независимая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9"/>
        <w:jc w:val="both"/>
        <w:widowControl/>
        <w:tabs>
          <w:tab w:val="left" w:pos="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lef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tbl>
      <w:tblPr>
        <w:tblW w:w="9638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821"/>
        <w:gridCol w:w="4817"/>
      </w:tblGrid>
      <w:tr>
        <w:tblPrEx/>
        <w:trPr/>
        <w:tc>
          <w:tcPr>
            <w:shd w:val="clear" w:color="ffffff" w:fill="ffffff"/>
            <w:tcW w:w="4821" w:type="dxa"/>
            <w:textDirection w:val="lrTb"/>
            <w:noWrap w:val="false"/>
          </w:tcPr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Покупатель: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4817" w:type="dxa"/>
            <w:textDirection w:val="lrTb"/>
            <w:noWrap w:val="false"/>
          </w:tcPr>
          <w:p>
            <w:pPr>
              <w:ind w:firstLine="34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Поставщик: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34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34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33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hd w:val="nil" w:color="0000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right="96"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3.1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right="96"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поставки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 20 ___ г. № _____/81-25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09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40"/>
          <w:sz w:val="28"/>
          <w:szCs w:val="28"/>
        </w:rPr>
        <w:t xml:space="preserve">НЕЗАВИСИМАЯ ГАРАНТИЯ,</w:t>
      </w:r>
      <w:r>
        <w:rPr>
          <w:rFonts w:ascii="Times New Roman" w:hAnsi="Times New Roman" w:eastAsia="Times New Roman" w:cs="Times New Roman"/>
          <w:b/>
          <w:spacing w:val="40"/>
          <w:sz w:val="28"/>
          <w:szCs w:val="28"/>
        </w:rPr>
      </w:r>
      <w:r>
        <w:rPr>
          <w:rFonts w:ascii="Times New Roman" w:hAnsi="Times New Roman" w:eastAsia="Times New Roman" w:cs="Times New Roman"/>
          <w:b/>
          <w:spacing w:val="40"/>
          <w:sz w:val="28"/>
          <w:szCs w:val="28"/>
        </w:rPr>
      </w:r>
    </w:p>
    <w:p>
      <w:pPr>
        <w:pStyle w:val="9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предоставляем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ая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в качестве обеспечения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исполнения договора,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9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заключаемого при осуществлении конкурентной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закупки товаров, работ,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9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услуг в электронной форме, участниками которой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могут быть только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9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субъекты малого и среднего предпринимательства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4960" w:type="dxa"/>
        <w:jc w:val="right"/>
        <w:tblInd w:w="285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402"/>
        <w:gridCol w:w="1558"/>
      </w:tblGrid>
      <w:tr>
        <w:tblPrEx/>
        <w:trPr>
          <w:trHeight w:val="340"/>
        </w:trPr>
        <w:tc>
          <w:tcPr>
            <w:tcBorders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909"/>
              <w:ind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Дата выдачи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Borders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909"/>
              <w:ind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Номер независимой гарантии</w:t>
            </w: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Информация о гаранте, принципале, бенефициаре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9907" w:type="dxa"/>
        <w:tblInd w:w="14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274"/>
      </w:tblGrid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Коды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76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top"/>
            <w:vMerge w:val="restart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 гаранта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  <w:jc w:val="center"/>
            </w:pPr>
            <w:r/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</w:pPr>
            <w:r/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  <w:jc w:val="center"/>
            </w:pPr>
            <w:r/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</w:pPr>
            <w:r/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  <w:jc w:val="center"/>
            </w:pPr>
            <w:r/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БИК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Идентификационный код гаранта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624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Место нахождения, телефон, адрес электронной почты гаранта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vertAlign w:val="superscript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vertAlign w:val="superscript"/>
                <w:lang w:val="en-US"/>
              </w:rPr>
            </w:r>
            <w:r>
              <w:rPr>
                <w:rFonts w:ascii="Times New Roman" w:hAnsi="Times New Roman" w:eastAsia="Times New Roman" w:cs="Times New Roman"/>
                <w:vertAlign w:val="superscript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restart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</w:rPr>
              <w:br/>
            </w:r>
            <w:r>
              <w:rPr>
                <w:rFonts w:ascii="Times New Roman" w:hAnsi="Times New Roman" w:eastAsia="Times New Roman" w:cs="Times New Roman"/>
              </w:rPr>
              <w:t xml:space="preserve">принципала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</w:pPr>
            <w:r/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  <w:jc w:val="center"/>
            </w:pPr>
            <w:r/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624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Место нахождения, телефон, адрес электронной почты принципала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vertAlign w:val="superscript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top"/>
            <w:vMerge w:val="restart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</w:rPr>
              <w:br/>
            </w:r>
            <w:r>
              <w:rPr>
                <w:rFonts w:ascii="Times New Roman" w:hAnsi="Times New Roman" w:eastAsia="Times New Roman" w:cs="Times New Roman"/>
              </w:rPr>
              <w:t xml:space="preserve">бенефициара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</w:pPr>
            <w:r/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  <w:jc w:val="center"/>
            </w:pPr>
            <w:r/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624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Место нахождения, телефон, адрес электронной почты бенефициара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Информация о закупке, для обеспечения договора, заключаемого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9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при осуществлении которой, предоставляется независимая гарантия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10191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2758"/>
      </w:tblGrid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Номер извещения об осуществлении конкурентной закупки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758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"/>
          <w:szCs w:val="2"/>
        </w:rPr>
      </w:r>
      <w:r>
        <w:rPr>
          <w:rFonts w:ascii="Times New Roman" w:hAnsi="Times New Roman" w:eastAsia="Times New Roman" w:cs="Times New Roman"/>
          <w:sz w:val="2"/>
          <w:szCs w:val="2"/>
        </w:rPr>
      </w:r>
      <w:r>
        <w:rPr>
          <w:rFonts w:ascii="Times New Roman" w:hAnsi="Times New Roman" w:eastAsia="Times New Roman" w:cs="Times New Roman"/>
          <w:sz w:val="2"/>
          <w:szCs w:val="2"/>
        </w:rPr>
      </w:r>
    </w:p>
    <w:tbl>
      <w:tblPr>
        <w:tblW w:w="10191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2758"/>
      </w:tblGrid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Предмет договора</w:t>
            </w: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758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Условия независимой гарантии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9907" w:type="dxa"/>
        <w:tblInd w:w="14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274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Сумма независимой гарантии, подлежащая уплате гарантом бенефициару (далее </w:t>
            </w:r>
            <w:r>
              <w:rPr>
                <w:rFonts w:ascii="Times New Roman" w:hAnsi="Times New Roman" w:eastAsia="Times New Roman" w:cs="Times New Roman"/>
              </w:rPr>
              <w:t xml:space="preserve">—</w:t>
            </w:r>
            <w:r>
              <w:rPr>
                <w:rFonts w:ascii="Times New Roman" w:hAnsi="Times New Roman" w:eastAsia="Times New Roman" w:cs="Times New Roman"/>
              </w:rPr>
              <w:t xml:space="preserve"> сумма независимой гарантии)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валюты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 ОКВ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Срок вступления независимой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га</w:t>
            </w:r>
            <w:r>
              <w:rPr>
                <w:rFonts w:ascii="Times New Roman" w:hAnsi="Times New Roman" w:eastAsia="Times New Roman" w:cs="Times New Roman"/>
              </w:rPr>
              <w:t xml:space="preserve">рантии в силу</w:t>
            </w: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Срок действия независимой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гаран</w:t>
            </w:r>
            <w:r>
              <w:rPr>
                <w:rFonts w:ascii="Times New Roman" w:hAnsi="Times New Roman" w:eastAsia="Times New Roman" w:cs="Times New Roman"/>
              </w:rPr>
              <w:t xml:space="preserve">тии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1. Настоящая независимая гарантия обеспечивает исполнение принципалом его обязательств, предусмотренных договором, заключенным (заключаемым) с бенефициаром, включающих в том числе обязательства принципала по уплате неустоек (штрафов, пеней).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2. Настоящая независимая гарантия не может быть отозвана гарантом.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3. Бенефициар в случае неисполне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ния или ненадлежащего исполнения принципалом обязательств, обеспеченных настоящей независимой гарантией, вправе до окончания ее срока действия предъявить требование об уплате денежной суммы по независимой гарантии (далее — требование) в размере цены догово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ра, уменьшенном на сумму, пропорциональную объему исполненных принципалом обязательств, предусмотренных договором, в отношении которых бенефициаром осуществлена приемка, но не превышающем размер обеспечения исполнения договора и сумму независимой гарантии.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4. Бенефициар вправе направить гаранту требование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5. Требование в письменной форме на бумажном носителе должно быть направлено (в случае если бенефициар направляет требование гаранту в письменной форме на бумажном носителе)</w:t>
        <w:br/>
      </w:r>
      <w:r>
        <w:rPr>
          <w:rFonts w:ascii="Times New Roman" w:hAnsi="Times New Roman" w:eastAsia="Times New Roman" w:cs="Times New Roman"/>
          <w:sz w:val="2"/>
          <w:szCs w:val="2"/>
        </w:rPr>
      </w:r>
      <w:r>
        <w:rPr>
          <w:rFonts w:ascii="Times New Roman" w:hAnsi="Times New Roman" w:eastAsia="Times New Roman" w:cs="Times New Roman"/>
          <w:sz w:val="2"/>
          <w:szCs w:val="2"/>
        </w:rPr>
      </w:r>
    </w:p>
    <w:tbl>
      <w:tblPr>
        <w:tblW w:w="10048" w:type="dxa"/>
        <w:tblInd w:w="14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176"/>
        <w:gridCol w:w="8589"/>
        <w:gridCol w:w="283"/>
      </w:tblGrid>
      <w:tr>
        <w:tblPrEx/>
        <w:trPr>
          <w:trHeight w:val="156"/>
        </w:trPr>
        <w:tc>
          <w:tcPr>
            <w:tcW w:w="1176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по адресу: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858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</w:p>
        </w:tc>
        <w:tc>
          <w:tcPr>
            <w:tcW w:w="283" w:type="dxa"/>
            <w:vAlign w:val="bottom"/>
            <w:textDirection w:val="lrTb"/>
            <w:noWrap w:val="false"/>
          </w:tcPr>
          <w:p>
            <w:pPr>
              <w:pStyle w:val="909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</w:p>
        </w:tc>
      </w:tr>
    </w:tbl>
    <w:p>
      <w:pPr>
        <w:pStyle w:val="909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6. Требование в форме электронного документа должно быть направлено (в случае если бенефи-</w:t>
        <w:br/>
      </w:r>
      <w:r>
        <w:rPr>
          <w:rFonts w:ascii="Times New Roman" w:hAnsi="Times New Roman" w:eastAsia="Times New Roman" w:cs="Times New Roman"/>
          <w:sz w:val="2"/>
          <w:szCs w:val="2"/>
        </w:rPr>
      </w:r>
      <w:r>
        <w:rPr>
          <w:rFonts w:ascii="Times New Roman" w:hAnsi="Times New Roman" w:eastAsia="Times New Roman" w:cs="Times New Roman"/>
          <w:sz w:val="2"/>
          <w:szCs w:val="2"/>
        </w:rPr>
      </w:r>
    </w:p>
    <w:tbl>
      <w:tblPr>
        <w:tblW w:w="10048" w:type="dxa"/>
        <w:tblInd w:w="14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7125"/>
        <w:gridCol w:w="2640"/>
        <w:gridCol w:w="283"/>
      </w:tblGrid>
      <w:tr>
        <w:tblPrEx/>
        <w:trPr>
          <w:trHeight w:val="156"/>
        </w:trPr>
        <w:tc>
          <w:tcPr>
            <w:tcW w:w="7125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циар направляет требование гаранту в форме электронного документа)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2640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</w:p>
        </w:tc>
        <w:tc>
          <w:tcPr>
            <w:tcW w:w="283" w:type="dxa"/>
            <w:vAlign w:val="bottom"/>
            <w:textDirection w:val="lrTb"/>
            <w:noWrap w:val="false"/>
          </w:tcPr>
          <w:p>
            <w:pPr>
              <w:pStyle w:val="909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</w:p>
        </w:tc>
      </w:tr>
    </w:tbl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7. В случае направления требования бенефициар обязан одновременно с таким требованием направить гаранту: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а) расчет суммы, включаемой в требование по настоящей независимой гарантии;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б) 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в) документ, подтверждающий полномочия лица, подписавшего требование по настоящей независимой гарантии от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имени бенефициара (доверенность) (в случае если требование по настоящей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8. В случае направления требования бенефициаром на бумажном носителе предст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авляются оригиналы предусмотренных пунктом 7 настоящей независимой гарантии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в форме электронного документа предусмотренные пунктом 7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настоящей независимой гарантии документы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9. Гарант обязан рассмотреть требование не позднее 5 рабочих дней со дня, следующего за днем получения указанного требования и документов, предусмотренных пунктом 7 настоящей независимой гарантии.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10. Гарант обязан уплатить бенефициару денежную сумму по настоящей независимой гарантии в размере, указанном в требовании, не позднее 10 рабочих дней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со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11. Обязательство гаранта перед бенефициаром считается исполненным надл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ежащим образом со дня поступления денежных сумм по настоящей независимой гарантии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12. Гарант в случае просрочки исполнения обя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зательств по настоящей независимой гарантии, требование по которой соответствует условиям настоящей независимой гарантии и предъявлено бенефициаром до окончания срока ее действия, обязан за каждый день просрочки (начиная со дня, следующего за днем истечени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я установленного настоящей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настоящей независимой гарантии.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13. Все расходы, возникающие в связи с перечислением гарантом денежных средств по настоящей независимой гарантии бенефициару, несет гарант.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14. Исключение банка (если настоящая независимая гарантия выдана банком) из перечня, предусмотренного частью 1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.2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статьи 45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нужд», фонда содействия кредитованию (гарантийного фонда, фонда поручительств), являющегося участником национальной гарантийно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.7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указанной статьи,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15. Споры, возникающие в связи с исполнением обязательств по настоящей независимой гарантии,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подлежат рассмотрению в арбитражном суде Хабаровского края.</w:t>
      </w:r>
      <w:r>
        <w:rPr>
          <w:rFonts w:ascii="Times New Roman" w:hAnsi="Times New Roman" w:eastAsia="Times New Roman" w:cs="Times New Roman"/>
          <w:sz w:val="23"/>
          <w:szCs w:val="23"/>
        </w:rPr>
        <w:br/>
      </w:r>
      <w:r>
        <w:rPr>
          <w:rFonts w:ascii="Times New Roman" w:hAnsi="Times New Roman" w:eastAsia="Times New Roman" w:cs="Times New Roman"/>
          <w:sz w:val="2"/>
          <w:szCs w:val="2"/>
        </w:rPr>
      </w:r>
      <w:r>
        <w:rPr>
          <w:rFonts w:ascii="Times New Roman" w:hAnsi="Times New Roman" w:eastAsia="Times New Roman" w:cs="Times New Roman"/>
          <w:sz w:val="2"/>
          <w:szCs w:val="2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16. Настоящая независимая гарантия выдана в пользу бенефициара, и права требования по ней не мог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ут быть переданы третьему лицу без согласия гаранта, за исключением случая перемены заказчика при осуществлении закупки, при котором право требования по независимой гарантии может быть передано новому заказчику с предварительным извещением об этом гаранта.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17. Дополнительные условия</w:t>
      </w:r>
      <w:r>
        <w:rPr>
          <w:rFonts w:ascii="Times New Roman" w:hAnsi="Times New Roman" w:eastAsia="Times New Roman" w:cs="Times New Roman"/>
          <w:sz w:val="23"/>
          <w:szCs w:val="23"/>
          <w:vertAlign w:val="superscript"/>
        </w:rPr>
        <w:t xml:space="preserve">1,</w:t>
      </w:r>
      <w:r>
        <w:rPr>
          <w:rFonts w:ascii="Times New Roman" w:hAnsi="Times New Roman" w:eastAsia="Times New Roman" w:cs="Times New Roman"/>
          <w:sz w:val="23"/>
          <w:szCs w:val="23"/>
          <w:vertAlign w:val="superscript"/>
        </w:rPr>
        <w:t xml:space="preserve"> </w:t>
      </w:r>
      <w:r>
        <w:rPr>
          <w:rStyle w:val="1_807"/>
          <w:rFonts w:ascii="Times New Roman" w:hAnsi="Times New Roman" w:eastAsia="Times New Roman" w:cs="Times New Roman"/>
          <w:sz w:val="23"/>
          <w:szCs w:val="23"/>
        </w:rPr>
        <w:t xml:space="preserve">8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.</w:t>
      </w:r>
      <w:r>
        <w:rPr>
          <w:rFonts w:ascii="Times New Roman" w:hAnsi="Times New Roman" w:eastAsia="Times New Roman" w:cs="Times New Roman"/>
          <w:sz w:val="23"/>
          <w:szCs w:val="23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Уполномоченное</w:t>
      </w:r>
      <w:r>
        <w:rPr>
          <w:rFonts w:ascii="Times New Roman" w:hAnsi="Times New Roman" w:eastAsia="Times New Roman" w:cs="Times New Roman"/>
          <w:lang w:val="en-US"/>
        </w:rPr>
      </w:r>
      <w:r>
        <w:rPr>
          <w:rFonts w:ascii="Times New Roman" w:hAnsi="Times New Roman" w:eastAsia="Times New Roman" w:cs="Times New Roman"/>
          <w:lang w:val="en-US"/>
        </w:rPr>
      </w:r>
    </w:p>
    <w:tbl>
      <w:tblPr>
        <w:tblW w:w="10191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3259"/>
      </w:tblGrid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лицо гаранта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41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42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25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  <w:t xml:space="preserve">(должность)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</w:p>
        </w:tc>
        <w:tc>
          <w:tcPr>
            <w:tcW w:w="141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  <w:t xml:space="preserve">(подпись)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</w:p>
        </w:tc>
        <w:tc>
          <w:tcPr>
            <w:tcW w:w="142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325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  <w:t xml:space="preserve">(расшифровка подписи)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  <w:sz w:val="10"/>
          <w:szCs w:val="2"/>
        </w:rPr>
      </w:pPr>
      <w:r>
        <w:rPr>
          <w:rFonts w:ascii="Times New Roman" w:hAnsi="Times New Roman" w:eastAsia="Times New Roman" w:cs="Times New Roman"/>
          <w:sz w:val="10"/>
          <w:szCs w:val="2"/>
          <w:lang w:val="en-US"/>
        </w:rPr>
      </w:r>
      <w:r>
        <w:rPr>
          <w:rFonts w:ascii="Times New Roman" w:hAnsi="Times New Roman" w:eastAsia="Times New Roman" w:cs="Times New Roman"/>
          <w:sz w:val="10"/>
          <w:szCs w:val="2"/>
          <w:lang w:val="en-US"/>
        </w:rPr>
      </w:r>
      <w:r>
        <w:rPr>
          <w:rFonts w:ascii="Times New Roman" w:hAnsi="Times New Roman" w:eastAsia="Times New Roman" w:cs="Times New Roman"/>
          <w:sz w:val="10"/>
          <w:szCs w:val="2"/>
          <w:lang w:val="en-US"/>
        </w:rPr>
      </w:r>
    </w:p>
    <w:tbl>
      <w:tblPr>
        <w:tblW w:w="3836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>
        <w:tblPrEx/>
        <w:trPr>
          <w:trHeight w:val="240"/>
        </w:trPr>
        <w:tc>
          <w:tcPr>
            <w:tcW w:w="140" w:type="dxa"/>
            <w:vAlign w:val="bottom"/>
            <w:textDirection w:val="lrTb"/>
            <w:noWrap w:val="false"/>
          </w:tcPr>
          <w:p>
            <w:pPr>
              <w:pStyle w:val="90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413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8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1935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64" w:type="dxa"/>
            <w:vAlign w:val="bottom"/>
            <w:textDirection w:val="lrTb"/>
            <w:noWrap w:val="false"/>
          </w:tcPr>
          <w:p>
            <w:pPr>
              <w:pStyle w:val="90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406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94" w:type="dxa"/>
            <w:vAlign w:val="bottom"/>
            <w:textDirection w:val="lrTb"/>
            <w:noWrap w:val="false"/>
          </w:tcPr>
          <w:p>
            <w:pPr>
              <w:pStyle w:val="90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  <w:sz w:val="10"/>
          <w:szCs w:val="2"/>
        </w:rPr>
      </w:pPr>
      <w:r>
        <w:rPr>
          <w:rFonts w:ascii="Times New Roman" w:hAnsi="Times New Roman" w:eastAsia="Times New Roman" w:cs="Times New Roman"/>
          <w:sz w:val="10"/>
          <w:szCs w:val="2"/>
          <w:lang w:val="en-US"/>
        </w:rPr>
      </w:r>
      <w:r>
        <w:rPr>
          <w:rFonts w:ascii="Times New Roman" w:hAnsi="Times New Roman" w:eastAsia="Times New Roman" w:cs="Times New Roman"/>
          <w:sz w:val="10"/>
          <w:szCs w:val="2"/>
          <w:lang w:val="en-US"/>
        </w:rPr>
      </w:r>
      <w:r>
        <w:rPr>
          <w:rFonts w:ascii="Times New Roman" w:hAnsi="Times New Roman" w:eastAsia="Times New Roman" w:cs="Times New Roman"/>
          <w:sz w:val="10"/>
          <w:szCs w:val="2"/>
          <w:lang w:val="en-US"/>
        </w:rPr>
      </w:r>
    </w:p>
    <w:tbl>
      <w:tblPr>
        <w:tblW w:w="2834" w:type="dxa"/>
        <w:jc w:val="right"/>
        <w:tblInd w:w="2411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>
        <w:tblPrEx/>
        <w:trPr>
          <w:trHeight w:val="283"/>
        </w:trPr>
        <w:tc>
          <w:tcPr>
            <w:tcBorders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9"/>
              <w:ind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Лист №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83"/>
        </w:trPr>
        <w:tc>
          <w:tcPr>
            <w:tcBorders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9"/>
              <w:ind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Всего листов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_________________</w:t>
      </w:r>
      <w:r>
        <w:rPr>
          <w:rFonts w:ascii="Times New Roman" w:hAnsi="Times New Roman" w:eastAsia="Times New Roman" w:cs="Times New Roman"/>
        </w:rPr>
        <w:t xml:space="preserve">____________________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1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Указывается при наличии.</w:t>
      </w: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2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В случае отсутствия у иностранного лица и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3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4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Указывается в соответствии с извещением об осуществлении конкурентной закупки.</w:t>
      </w: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5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Указывается срок, определяемый календарной датой или истечением периода времени, который исчисляется годами, месяцами, неделями, днями или часами. Такой срок может определяться также указанием на событие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. Указываемый срок действия независимой гарантии должен превышать предусмотренный договором срок исполнения основного обязательства, которое должно быть обеспечено такой независимой гарантией, не менее чем на один месяц, в том числе в случае его изменения.</w:t>
      </w: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6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Указывается почтовый адрес.</w:t>
      </w: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7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Указываются адрес электронной почты и (или) наименование информационной системы.</w:t>
      </w: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8 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Не должны противоречить положениям извещения об осуществлении конкурентной закупки, документации о конкурентной закупке и Положения о закупке бенефициара, а также требованиям к условиям независимой гаранти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и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, установленным постановлением Правительства Российской Федерации от 9 августа 2022 г.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Федерации».</w:t>
      </w: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  <w:sz w:val="22"/>
          <w:szCs w:val="18"/>
        </w:rPr>
      </w:pPr>
      <w:r>
        <w:rPr>
          <w:rFonts w:ascii="Times New Roman" w:hAnsi="Times New Roman" w:eastAsia="Times New Roman" w:cs="Times New Roman"/>
          <w:sz w:val="22"/>
          <w:szCs w:val="18"/>
        </w:rPr>
      </w:r>
      <w:r>
        <w:rPr>
          <w:rFonts w:ascii="Times New Roman" w:hAnsi="Times New Roman" w:eastAsia="Times New Roman" w:cs="Times New Roman"/>
          <w:sz w:val="22"/>
          <w:szCs w:val="18"/>
        </w:rPr>
      </w:r>
      <w:r>
        <w:rPr>
          <w:rFonts w:ascii="Times New Roman" w:hAnsi="Times New Roman" w:eastAsia="Times New Roman" w:cs="Times New Roman"/>
          <w:sz w:val="22"/>
          <w:szCs w:val="18"/>
        </w:rPr>
      </w:r>
    </w:p>
    <w:p>
      <w:pPr>
        <w:spacing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Форма согласована: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60"/>
        <w:gridCol w:w="4961"/>
      </w:tblGrid>
      <w:tr>
        <w:tblPrEx/>
        <w:trPr/>
        <w:tc>
          <w:tcPr>
            <w:shd w:val="clear" w:color="ffffff" w:fill="ffffff"/>
            <w:tcW w:w="49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Покупатель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АО «ДГК»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________________ / 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49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Поставщик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________________ / 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62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right="9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96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left="0" w:right="96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left="5103" w:right="96"/>
        <w:jc w:val="right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3.2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left="0" w:right="9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поставки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__________ 20 ___ г. № _____/81-25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line="259" w:lineRule="auto"/>
        <w:widowControl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Cs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841"/>
      </w:tblGrid>
      <w:tr>
        <w:tblPrEx/>
        <w:trPr>
          <w:jc w:val="right"/>
          <w:trHeight w:val="156"/>
        </w:trPr>
        <w:tc>
          <w:tcPr>
            <w:shd w:val="clear" w:color="ffffff" w:fill="ffffff"/>
            <w:tcBorders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right"/>
          <w:trHeight w:val="156"/>
        </w:trPr>
        <w:tc>
          <w:tcPr>
            <w:shd w:val="clear" w:color="ffffff" w:fill="ffffff"/>
            <w:tcBorders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  <w:t xml:space="preserve">ТРЕБОВАНИЕ</w:t>
      </w:r>
      <w:r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 уплате денежной суммы по независимой гарантии,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предоставленной в качестве обеспечения исполнения договора,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заключенного при осуществлении конкурентной зак</w:t>
      </w:r>
      <w:bookmarkStart w:id="0" w:name="undefined"/>
      <w:r>
        <w:rPr>
          <w:rFonts w:ascii="Times New Roman" w:hAnsi="Times New Roman" w:eastAsia="Times New Roman" w:cs="Times New Roman"/>
        </w:rPr>
      </w:r>
      <w:bookmarkEnd w:id="0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упки товаров, работ,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услуг в электронной форме, участниками которой могут быть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только субъекты малого и среднего предпринимательства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Информация о гаранте, принципале, бенефициаре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9907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274"/>
      </w:tblGrid>
      <w:tr>
        <w:tblPrEx/>
        <w:trPr>
          <w:trHeight w:val="2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Идентификационный код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8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принципала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8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принципала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бенефициара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8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бенефициара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</w:p>
    <w:p>
      <w:pP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Информация о независимой гарантии, предоставленной в качестве обеспечения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исполнения договора, заключенного при осуществлении конкурентной закупки товаров, работ, услуг в электронной форме, участниками которой могут быть только субъекты малого и среднего предпринимательства, о такой закупке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004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721"/>
      </w:tblGrid>
      <w:tr>
        <w:tblPrEx/>
        <w:trPr>
          <w:trHeight w:val="156"/>
        </w:trPr>
        <w:tc>
          <w:tcPr>
            <w:shd w:val="clear" w:color="ffffff" w:fill="ffffff"/>
            <w:tcW w:w="6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 реестровой записи из реестра независимых гарантий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6"/>
          <w:szCs w:val="2"/>
        </w:rPr>
      </w:pP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</w:p>
    <w:tbl>
      <w:tblPr>
        <w:tblW w:w="1004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721"/>
      </w:tblGrid>
      <w:tr>
        <w:tblPrEx/>
        <w:trPr>
          <w:trHeight w:val="156"/>
        </w:trPr>
        <w:tc>
          <w:tcPr>
            <w:shd w:val="clear" w:color="ffffff" w:fill="ffffff"/>
            <w:tcW w:w="6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 извещения об осуществлении конкурентной закупки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6"/>
          <w:szCs w:val="2"/>
        </w:rPr>
      </w:pP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</w:p>
    <w:tbl>
      <w:tblPr>
        <w:tblW w:w="1004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7976"/>
      </w:tblGrid>
      <w:tr>
        <w:tblPrEx/>
        <w:trPr>
          <w:trHeight w:val="156"/>
        </w:trPr>
        <w:tc>
          <w:tcPr>
            <w:shd w:val="clear" w:color="ffffff" w:fill="ffffff"/>
            <w:tcW w:w="207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Предмет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79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 Настоящим бенефициар извещает гаранта о неисполнении принципалом его обязательств, предусмотренных договором, заключенным с бенефициаром.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 Гаранту надлежит: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 рассмотреть настоящее требование не позднее 5 рабочих дней со дня, следующего за днем получения настоящего требования и прилагаемых к нему документов;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004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8"/>
        <w:gridCol w:w="1988"/>
        <w:gridCol w:w="993"/>
        <w:gridCol w:w="4238"/>
        <w:gridCol w:w="142"/>
      </w:tblGrid>
      <w:tr>
        <w:tblPrEx/>
        <w:trPr>
          <w:trHeight w:val="2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268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уплатить бенефициару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98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9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счет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437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56"/>
        </w:trPr>
        <w:tc>
          <w:tcPr>
            <w:gridSpan w:val="4"/>
            <w:shd w:val="clear" w:color="ffffff" w:fill="ffffff"/>
            <w:tcBorders>
              <w:bottom w:val="single" w:color="000000" w:sz="4" w:space="0"/>
            </w:tcBorders>
            <w:tcW w:w="990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14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позднее 10 рабочих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дней со дня, следующего за днем получения гарантом настоящего требования, в случае его соответствия условиям независимой гарантии и отсутствия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 К настоящему требованию бенефициаром прилагаются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 расчет суммы, включаемой в требование по независимой гарантии;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 документ, подтверждающий полномочия лица, подписавшего настоящее требование от имени бенефициара (доверенность)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Уполномоченное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</w:r>
    </w:p>
    <w:tbl>
      <w:tblPr>
        <w:tblW w:w="9907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2975"/>
      </w:tblGrid>
      <w:tr>
        <w:tblPrEx/>
        <w:trPr>
          <w:trHeight w:val="2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лицо бенефициара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1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1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29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(должность)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ffffff" w:fill="ffffff"/>
            <w:tcW w:w="1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(подпись)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ffffff" w:fill="ffffff"/>
            <w:tcW w:w="1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29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(расшифровка подписи)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</w:p>
    <w:tbl>
      <w:tblPr>
        <w:tblW w:w="383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>
        <w:tblPrEx/>
        <w:trPr>
          <w:trHeight w:val="240"/>
        </w:trPr>
        <w:tc>
          <w:tcPr>
            <w:shd w:val="clear" w:color="ffffff" w:fill="ffffff"/>
            <w:tcW w:w="14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1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28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9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36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29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>
        <w:tblPrEx/>
        <w:trPr>
          <w:jc w:val="right"/>
          <w:trHeight w:val="283"/>
        </w:trPr>
        <w:tc>
          <w:tcPr>
            <w:shd w:val="clear" w:color="ffffff" w:fill="ffffff"/>
            <w:tcBorders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Лист 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right"/>
          <w:trHeight w:val="283"/>
        </w:trPr>
        <w:tc>
          <w:tcPr>
            <w:shd w:val="clear" w:color="ffffff" w:fill="ffffff"/>
            <w:tcBorders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 листов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при наличии.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случае отсутствия у иностранного лица и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денежная сумма по независимой гарантии.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Указываются реквизиты счета, на котором в соответствии с законодательством Российской Федерации учитываются операции со средствами, поступающими заказчику (бенефициару).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случае направления требования об уп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лате денежной суммы по независимой гарантии на бумажном носителе прилагаются оригиналы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об уплате денежной суммы по независимой гаран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тии в форме электронного документа документы прилагаются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и прилагается,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поставки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__________ 20 _ г. № __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__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58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Критерии отбора Банков – Гарантов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pacing w:line="247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Банк-Гарант (кредитная организация), выдающий банковскую гарантию,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должен входить в перечень Банков-Гарантов Группы РусГидро</w:t>
      </w:r>
      <w:r>
        <w:rPr>
          <w:rStyle w:val="924"/>
          <w:rFonts w:ascii="Times New Roman" w:hAnsi="Times New Roman" w:eastAsia="Times New Roman" w:cs="Times New Roman"/>
          <w:sz w:val="24"/>
          <w:szCs w:val="24"/>
        </w:rPr>
        <w:footnoteReference w:id="5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а также соответствовать следующим критериям: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Иметь действующую лицензию Центрального банка Российской Федерации (далее – ЦБ РФ), разрешающую выдачу банковских гарантий. При этом лицензия не должна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быть приостановлена полностью или частично.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Присутствовать в Перечне кредитных организаций, соответствующих требованиям, установленным ч. 1 ст. 2 Федерального закона от 21.07.2014 № 213-ФЗ «Об открытии банковских счетов и аккредитивов, о заключении догово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отдельные законодательн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ые акты Российской Федерации» (далее – 213-ФЗ) или иным документом, его заменяющим (в случае отмены 213-ФЗ).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Иметь собственные средства (капитал) в размере не менее 30 млрд. рублей на 01 января текущего календарного года, опубликованного на официальном сайте ЦБ РФ в информационно-телекоммуникационной сети «Интернет» (www.cbr.ru) по строке 000 «Расчет собственных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средств (капитала) («Базель III»)», код формы 0409123 и рассчитанного в соответствии с Положением Банка России от 04.07.2018 № 646-П «О методике определения собственных средств (капитала) кредитных организаций («Базель III»)» (далее – Методика ЦБ РФ) или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ным документом, его заменяющим (в случае изменения или отмены указанного Положения).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Иметь кредитный рейтинг по национальной шкале не ниже уровня «BBB» рейтингового агентства АКРА или не ниже уровня «ruBBB» рейтингового агентства Эксперт РА. В случае отсут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ствия у кредитной организации рейтинга АКРА или Эксперт РА, кредитная организация должна иметь рейтинг долгосрочной кредитоспособности не ниже уровня «ВВ» по классификации рейтинговых агентств «Fitch-Ratings» или «Standard &amp; Poor's» либо уровня «Bа2» по кл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ассификации рейтингового агентства «Moody's Investors Service»</w:t>
      </w:r>
      <w:r>
        <w:rPr>
          <w:rStyle w:val="924"/>
          <w:rFonts w:ascii="Times New Roman" w:hAnsi="Times New Roman" w:eastAsia="Times New Roman" w:cs="Times New Roman"/>
          <w:sz w:val="24"/>
          <w:szCs w:val="24"/>
        </w:rPr>
        <w:footnoteReference w:id="6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Участвовать в системе обязательного страхования вкладов в банках Российской Федерации в соответствии с Федеральным законом от 23.12.2003 № 177-ФЗ «О страховании вкладов в банках Российской Ф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едерации»</w:t>
      </w:r>
      <w:r>
        <w:rPr>
          <w:rStyle w:val="924"/>
          <w:rFonts w:ascii="Times New Roman" w:hAnsi="Times New Roman" w:eastAsia="Times New Roman" w:cs="Times New Roman"/>
          <w:sz w:val="24"/>
          <w:szCs w:val="24"/>
        </w:rPr>
        <w:footnoteReference w:id="7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Не находиться в процессе финансового оздоровления (санации), а также в Реестре банков, находящихся в процессе финансового оздоровления (опубликован в разделе «Оздоровление банков» сайта Государственной корпорации «Агентство по страхованию вклад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ов» (http://www.asv.org.ru))».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Не иметь просроченную задолженность перед Обществом и компаниями Группы РусГидро.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Присутствовать (иметь отделение, филиал) по месту нахождения Общества, его обособленного подразделения или структурного подразделения, для нужд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которого заключается Договор.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Требования, установленные пунктами 2 – 4 настоящих Критериев, не распространяются на кредитные организации: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1"/>
        </w:numPr>
        <w:ind w:left="0" w:firstLine="709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В отношении которых или в отношении лиц, под контролем либо значительным влиянием которых находятся кредитные органи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зации, по состоянию на 01.01.2015 действуют международные санкции, и кредитные организации определены отдельным решением Правительства Российской Федерации в качестве уполномоченной кредитной организации, в которой могут размещаться средства федерального б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юджета на банковских депозитах в соответствии с постановлением Правительства Российской Федерации от 24.12.2011 № 1121 «О порядке размещения средств федерального бюджета, средств единого казначейского счета и резерва средств на осуществление обязательного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социального страхования от несчастных случаев на производстве и профессиональных заболеваний на банковских депозитах».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1"/>
        </w:numPr>
        <w:ind w:left="0" w:firstLine="709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Основной целью деятельности которых является реализация программ поддержки малого и среднего предпринимательства в соответствии с Федера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льным законом от 24.07.2007 № 209-ФЗ «О развитии малого и среднего предпринимательства в Российской Федерации» и Указом Президента Российской Федерации от 05.06.2015 № 287 «О мерах по дальнейшему развитию малого и среднего предпринимательства».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1"/>
        </w:numPr>
        <w:ind w:left="0" w:firstLine="709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Утвержденн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ую Наблюдательным советом Ассоциации «Некоммерческое партнерство Совет рынка по организации эффективной системы оптовой и розничной торговли электрической энергией и мощностью» в качестве уполномоченной кредитной организации, ответственной за проведение 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счетов между субъектами ОРЭМ.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1"/>
        </w:numPr>
        <w:ind w:left="0" w:firstLine="709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ВЭБ.РФ.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Максимальная сумма всех одновременно действующих банковских гарантий, выданных одной кредитной организацией, обеспечивающих обязательства контрагента перед Группой РусГидро, не должна превышать размер лимита риска, оп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ределяемого по формуле: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center"/>
        <w:spacing w:line="247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Lim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vertAlign w:val="subscript"/>
        </w:rPr>
        <w:t xml:space="preserve">Ai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 = r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vertAlign w:val="subscript"/>
        </w:rPr>
        <w:t xml:space="preserve">i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× СK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vertAlign w:val="subscript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где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817"/>
        <w:gridCol w:w="284"/>
        <w:gridCol w:w="8505"/>
      </w:tblGrid>
      <w:tr>
        <w:tblPrEx/>
        <w:trPr>
          <w:trHeight w:val="426"/>
        </w:trPr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</w:rPr>
              <w:t xml:space="preserve">Lim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  <w:vertAlign w:val="subscript"/>
                <w:lang w:val="en-US"/>
              </w:rPr>
              <w:t xml:space="preserve">Ai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284" w:type="dxa"/>
            <w:textDirection w:val="lrTb"/>
            <w:noWrap w:val="false"/>
          </w:tcPr>
          <w:p>
            <w:pPr>
              <w:ind w:left="317" w:right="-108" w:hanging="317"/>
              <w:jc w:val="both"/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8505" w:type="dxa"/>
            <w:textDirection w:val="lrTb"/>
            <w:noWrap w:val="false"/>
          </w:tcPr>
          <w:p>
            <w:pPr>
              <w:ind w:left="-75" w:right="-108"/>
              <w:jc w:val="both"/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Лимит риска для i-ой кредитной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footnoteReference w:id="8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80"/>
        </w:trPr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K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  <w:vertAlign w:val="subscript"/>
                <w:lang w:val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  <w:vertAlign w:val="subscript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  <w:vertAlign w:val="subscript"/>
              </w:rPr>
            </w:r>
          </w:p>
          <w:p>
            <w:pPr>
              <w:ind w:right="-108"/>
              <w:jc w:val="both"/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284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8505" w:type="dxa"/>
            <w:textDirection w:val="lrTb"/>
            <w:noWrap w:val="false"/>
          </w:tcPr>
          <w:p>
            <w:pPr>
              <w:ind w:left="-75" w:right="-108"/>
              <w:jc w:val="both"/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размер собственных средств (капитала) i-ой кредитной организации на 01 января текущего календарного года, опубликованный на официальном сайте ЦБ РФ в информационно-телекоммуникационной сети «Интернет» (</w:t>
            </w:r>
            <w:hyperlink r:id="rId16" w:tooltip="http://www.cbr.ru" w:history="1">
              <w:r>
                <w:rPr>
                  <w:rFonts w:ascii="Times New Roman" w:hAnsi="Times New Roman" w:eastAsia="Times New Roman" w:cs="Times New Roman"/>
                  <w:sz w:val="24"/>
                  <w:szCs w:val="24"/>
                  <w:u w:val="single"/>
                </w:rPr>
                <w:t xml:space="preserve">www.cbr.ru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 по строке 000 «Расчет собственных средств (капитала) («Базель III»)», код формы 0409123;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93"/>
        </w:trPr>
        <w:tc>
          <w:tcPr>
            <w:tcW w:w="817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</w:rPr>
              <w:t xml:space="preserve">r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  <w:vertAlign w:val="subscript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tabs>
                <w:tab w:val="left" w:pos="713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рейтинговый коэффициент</w:t>
            </w:r>
            <w:r>
              <w:rPr>
                <w:rStyle w:val="924"/>
                <w:rFonts w:ascii="Times New Roman" w:hAnsi="Times New Roman" w:eastAsia="Times New Roman" w:cs="Times New Roman"/>
                <w:sz w:val="24"/>
                <w:szCs w:val="24"/>
              </w:rPr>
              <w:footnoteReference w:id="9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для i-ой кредитной организации, равный: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492"/>
              <w:jc w:val="both"/>
              <w:spacing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0,05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- если i-ая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«АА-»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классификации рейтингового агентства Эксперт 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67" w:firstLine="425"/>
              <w:jc w:val="both"/>
              <w:spacing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0,025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- если i-ая кредитная организация им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еет национальный рейтинг кредитоспособности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«А-»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«ruA-»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классификации рейтингового агентства Эксперт 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492"/>
              <w:jc w:val="both"/>
              <w:spacing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0,015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- если i-ая кредитная организация имеет национальный рейтинг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едитоспособности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 xml:space="preserve">BB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классификации рейтингового агентства АКРА или не ниже уровня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ruBB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В» по классификации рейтингового агентства Эксперт РА, а также находится в процессе финансового оздоровления (санации).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line="247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1_798"/>
        <w:ind w:firstLine="567"/>
        <w:jc w:val="right"/>
        <w:spacing w:after="0" w:line="247" w:lineRule="auto"/>
        <w:rPr>
          <w:rFonts w:ascii="Times New Roman" w:hAnsi="Times New Roman" w:cs="Times New Roman"/>
          <w:b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spacing w:line="247" w:lineRule="auto"/>
        <w:rPr>
          <w:rFonts w:ascii="Times New Roman" w:hAnsi="Times New Roman" w:cs="Times New Roman"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tbl>
      <w:tblPr>
        <w:tblW w:w="9638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821"/>
        <w:gridCol w:w="4817"/>
      </w:tblGrid>
      <w:tr>
        <w:tblPrEx/>
        <w:trPr/>
        <w:tc>
          <w:tcPr>
            <w:shd w:val="clear" w:color="ffffff" w:fill="ffffff"/>
            <w:tcW w:w="4821" w:type="dxa"/>
            <w:textDirection w:val="lrTb"/>
            <w:noWrap w:val="false"/>
          </w:tcPr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Покупатель: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4817" w:type="dxa"/>
            <w:textDirection w:val="lrTb"/>
            <w:noWrap w:val="false"/>
          </w:tcPr>
          <w:p>
            <w:pPr>
              <w:ind w:firstLine="34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Поставщик: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34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34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33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line="259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hd w:val="nil" w:color="00000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shd w:val="nil" w:color="00000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shd w:val="nil" w:color="00000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shd w:val="nil" w:color="00000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поставки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__________ 20__ г. № __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__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Акт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прие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ма передачи независимой гарантии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по Договору</w:t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(форма)</w:t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tabs>
          <w:tab w:val="left" w:pos="8280" w:leader="none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г.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Хабаровск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  <w:t xml:space="preserve">       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_____»_________20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_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_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_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г.</w:t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val="ru-RU"/>
        </w:rPr>
      </w:r>
      <w:r>
        <w:rPr>
          <w:rFonts w:ascii="Times New Roman" w:hAnsi="Times New Roman" w:eastAsia="Times New Roman" w:cs="Times New Roman"/>
          <w:lang w:val="ru-RU"/>
        </w:rPr>
      </w:r>
      <w:r>
        <w:rPr>
          <w:rFonts w:ascii="Times New Roman" w:hAnsi="Times New Roman" w:eastAsia="Times New Roman" w:cs="Times New Roman"/>
          <w:lang w:val="ru-RU"/>
        </w:rPr>
      </w:r>
    </w:p>
    <w:p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Мы, нижеподписавшиеся, ____ «________________»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(указать наименование контрагента)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в лице ____________________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(указать должность, ФИО полностью)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, действующего на основании ________________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(указать документ, предоставивший полномочия - Устав, доверенность от №)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(далее – Сторона 1), и представитель АО «ДГК» в лице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____________________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(указать должность, ФИО полностью)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, действующего на основании ________________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(указать документ, предоставивший полномочия - Устав, доверенность от №)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далее – Сторона 2),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подписали настоящий акт в двух экземплярах о том, что Сторона 1 передала, а Сторона 2 приняла оригинал независимой (-их) гарантии (-й), выданной (-ых) ___________ (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наименование банка, выдавшего БГ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) со следующими реквизитами:</w:t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val="ru-RU"/>
        </w:rPr>
      </w:r>
      <w:r>
        <w:rPr>
          <w:rFonts w:ascii="Times New Roman" w:hAnsi="Times New Roman" w:eastAsia="Times New Roman" w:cs="Times New Roman"/>
          <w:lang w:val="ru-RU"/>
        </w:rPr>
      </w:r>
      <w:r>
        <w:rPr>
          <w:rFonts w:ascii="Times New Roman" w:hAnsi="Times New Roman" w:eastAsia="Times New Roman" w:cs="Times New Roman"/>
          <w:lang w:val="ru-RU"/>
        </w:rPr>
      </w:r>
    </w:p>
    <w:tbl>
      <w:tblPr>
        <w:tblW w:w="96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29"/>
        <w:gridCol w:w="1134"/>
        <w:gridCol w:w="992"/>
        <w:gridCol w:w="996"/>
        <w:gridCol w:w="1984"/>
        <w:gridCol w:w="1244"/>
        <w:gridCol w:w="1024"/>
      </w:tblGrid>
      <w:tr>
        <w:tblPrEx/>
        <w:trPr>
          <w:trHeight w:val="850"/>
        </w:trPr>
        <w:tc>
          <w:tcPr>
            <w:shd w:val="clear" w:color="ffffff" w:fill="ffffff"/>
            <w:tcW w:w="5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17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  <w:t xml:space="preserve">Реквизиты обеспечиваемого обязательства (Договора, от №)</w:t>
            </w: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Банка (фонда)-Гаранта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Номер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гарантии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9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Сумма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гарантии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руб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Вид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гарантии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124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Дата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выдачи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гарантии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10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Дата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окончания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гарантии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5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17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</w:rPr>
              <w:t xml:space="preserve">Указать</w:t>
            </w:r>
            <w:r>
              <w:rPr>
                <w:rFonts w:ascii="Times New Roman" w:hAnsi="Times New Roman" w:eastAsia="Times New Roman" w:cs="Times New Roman"/>
                <w:i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2"/>
              </w:rPr>
              <w:t xml:space="preserve">реквизиты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99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lang w:val="ru-RU"/>
              </w:rPr>
              <w:t xml:space="preserve">указать вид гарантии, например, надлежащего исполнения обязательств/возврат аванса</w:t>
            </w:r>
            <w:r>
              <w:rPr>
                <w:rFonts w:ascii="Times New Roman" w:hAnsi="Times New Roman" w:eastAsia="Times New Roman" w:cs="Times New Roman"/>
                <w:i/>
                <w:sz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i/>
                <w:sz w:val="22"/>
                <w:lang w:val="ru-RU"/>
              </w:rPr>
            </w:r>
          </w:p>
        </w:tc>
        <w:tc>
          <w:tcPr>
            <w:shd w:val="clear" w:color="ffffff" w:fill="ffffff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</w:p>
        </w:tc>
        <w:tc>
          <w:tcPr>
            <w:shd w:val="clear" w:color="ffffff" w:fill="ffffff"/>
            <w:tcW w:w="10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Приложение. </w:t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Оригинал независимой гарантии от ___ № ________;</w:t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contextualSpacing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Доверенность от ___ № ________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(указываются реквизиты доверенности на лицо, подписавшее гарантию)</w:t>
      </w:r>
      <w:r>
        <w:rPr>
          <w:rFonts w:ascii="Times New Roman" w:hAnsi="Times New Roman" w:eastAsia="Times New Roman" w:cs="Times New Roman"/>
          <w:i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i/>
          <w:sz w:val="32"/>
          <w:szCs w:val="32"/>
          <w:lang w:val="ru-RU"/>
        </w:rPr>
      </w:r>
    </w:p>
    <w:p>
      <w:pPr>
        <w:contextualSpacing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Доверенность от ___ № ________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(указываются реквизиты доверенности на лицо, подписавшее акт приема-передачи)</w:t>
      </w:r>
      <w:r>
        <w:rPr>
          <w:rFonts w:ascii="Times New Roman" w:hAnsi="Times New Roman" w:eastAsia="Times New Roman" w:cs="Times New Roman"/>
          <w:i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i/>
          <w:sz w:val="32"/>
          <w:szCs w:val="32"/>
          <w:lang w:val="ru-RU"/>
        </w:rPr>
      </w:r>
    </w:p>
    <w:p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Передал: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  <w:t xml:space="preserve">Принял:</w:t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Указывается ФИО и должность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  <w:t xml:space="preserve">           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Указывается ФИО и должность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уполномоченного лица Стороны 1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  <w:t xml:space="preserve">           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уполномоченного лица Стороны 2</w:t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___________________________                                          _______________________</w:t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 w:eastAsia="Times New Roman" w:cs="Times New Roman"/>
          <w:sz w:val="20"/>
          <w:szCs w:val="20"/>
          <w:lang w:val="ru-RU"/>
        </w:rPr>
        <w:t xml:space="preserve">МП</w:t>
      </w:r>
      <w:r>
        <w:rPr>
          <w:rFonts w:ascii="Times New Roman" w:hAnsi="Times New Roman" w:eastAsia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val="ru-RU"/>
        </w:rPr>
        <w:t xml:space="preserve">МП</w:t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pStyle w:val="750"/>
        <w:jc w:val="center"/>
        <w:rPr>
          <w:rFonts w:ascii="Times New Roman" w:hAnsi="Times New Roman" w:cs="Times New Roman"/>
          <w:bCs w:val="0"/>
          <w:i w:val="0"/>
          <w:highlight w:val="none"/>
        </w:rPr>
      </w:pPr>
      <w:r>
        <w:rPr>
          <w:rFonts w:ascii="Times New Roman" w:hAnsi="Times New Roman" w:eastAsia="Times New Roman" w:cs="Times New Roman"/>
          <w:i w:val="0"/>
          <w:iCs w:val="0"/>
        </w:rPr>
        <w:t xml:space="preserve">ФОРМА СОГЛАСОВАНА</w:t>
      </w:r>
      <w:r>
        <w:rPr>
          <w:rFonts w:ascii="Times New Roman" w:hAnsi="Times New Roman" w:eastAsia="Times New Roman" w:cs="Times New Roman"/>
          <w:bCs w:val="0"/>
          <w:i w:val="0"/>
          <w:highlight w:val="none"/>
        </w:rPr>
      </w:r>
      <w:r>
        <w:rPr>
          <w:rFonts w:ascii="Times New Roman" w:hAnsi="Times New Roman" w:eastAsia="Times New Roman" w:cs="Times New Roman"/>
          <w:bCs w:val="0"/>
          <w:i w:val="0"/>
          <w:highlight w:val="non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>
          <w:trHeight w:val="80"/>
        </w:trPr>
        <w:tc>
          <w:tcPr>
            <w:shd w:val="clear" w:color="ffffff" w:fill="ffffff"/>
            <w:tcW w:w="4785" w:type="dxa"/>
            <w:textDirection w:val="lrTb"/>
            <w:noWrap w:val="false"/>
          </w:tcPr>
          <w:p>
            <w:pPr>
              <w:pStyle w:val="1_806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Покупатель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pStyle w:val="1_806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АО «ДГК»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pStyle w:val="1_806"/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</w:r>
            <w:r>
              <w:rPr>
                <w:rFonts w:ascii="Times New Roman" w:hAnsi="Times New Roman" w:eastAsia="Times New Roman" w:cs="Times New Roman"/>
                <w:i/>
              </w:rPr>
            </w:r>
            <w:r>
              <w:rPr>
                <w:rFonts w:ascii="Times New Roman" w:hAnsi="Times New Roman" w:eastAsia="Times New Roman" w:cs="Times New Roman"/>
                <w:i/>
              </w:rPr>
            </w:r>
          </w:p>
          <w:p>
            <w:pPr>
              <w:pStyle w:val="1_806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________________ / 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4785" w:type="dxa"/>
            <w:textDirection w:val="lrTb"/>
            <w:noWrap w:val="false"/>
          </w:tcPr>
          <w:p>
            <w:pPr>
              <w:pStyle w:val="1_806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Поставщик 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pStyle w:val="1_806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_______________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pStyle w:val="1_806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Style w:val="1_806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________________ / ______________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r/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22"/>
      </w:pPr>
      <w:r>
        <w:rPr>
          <w:rStyle w:val="924"/>
        </w:rPr>
        <w:footnoteRef/>
      </w:r>
      <w:r>
        <w:t xml:space="preserve"> Исключается из Договора в случае, если Поставщиком применяется упрощенная система налогообложения</w:t>
      </w:r>
      <w:r/>
      <w:r/>
    </w:p>
  </w:footnote>
  <w:footnote w:id="3">
    <w:p>
      <w:pPr>
        <w:pStyle w:val="922"/>
      </w:pPr>
      <w:r>
        <w:rPr>
          <w:rStyle w:val="924"/>
        </w:rPr>
        <w:footnoteRef/>
      </w:r>
      <w:r>
        <w:t xml:space="preserve"> </w:t>
      </w:r>
      <w:r>
        <w:t xml:space="preserve">Исключается из Договора в случае, если контрагент</w:t>
      </w:r>
      <w:r>
        <w:t xml:space="preserve">ом</w:t>
      </w:r>
      <w:r>
        <w:t xml:space="preserve"> применяет</w:t>
      </w:r>
      <w:r>
        <w:t xml:space="preserve">ся упрощенная</w:t>
      </w:r>
      <w:r>
        <w:t xml:space="preserve"> систем</w:t>
      </w:r>
      <w:r>
        <w:t xml:space="preserve">а</w:t>
      </w:r>
      <w:r>
        <w:t xml:space="preserve"> налогообложения</w:t>
      </w:r>
      <w:r/>
      <w:r/>
    </w:p>
  </w:footnote>
  <w:footnote w:id="4">
    <w:p>
      <w:pPr>
        <w:pStyle w:val="922"/>
      </w:pPr>
      <w:r>
        <w:rPr>
          <w:rStyle w:val="924"/>
        </w:rPr>
        <w:footnoteRef/>
      </w:r>
      <w:r>
        <w:t xml:space="preserve"> Выделенные абзацы подлежат исключению из Договора, если Поставщиком является Индивидуальный предприниматель.</w:t>
      </w:r>
      <w:r/>
      <w:r/>
    </w:p>
  </w:footnote>
  <w:footnote w:id="5">
    <w:p>
      <w:pPr>
        <w:pStyle w:val="922"/>
        <w:jc w:val="both"/>
      </w:pPr>
      <w:r>
        <w:rPr>
          <w:rStyle w:val="924"/>
        </w:rPr>
        <w:footnoteRef/>
      </w:r>
      <w:r>
        <w:t xml:space="preserve"> Актуальный Перече</w:t>
      </w:r>
      <w:r>
        <w:t xml:space="preserve">нь Банков-Гарантов Группы РусГидро размещен на официальном сайте Общества http://zakupki.rushydro.ru/PublicContent/Section/6</w:t>
      </w:r>
      <w:r/>
      <w:r/>
    </w:p>
  </w:footnote>
  <w:footnote w:id="6">
    <w:p>
      <w:pPr>
        <w:pStyle w:val="922"/>
        <w:jc w:val="both"/>
      </w:pPr>
      <w:r>
        <w:rPr>
          <w:rStyle w:val="924"/>
        </w:rPr>
        <w:footnoteRef/>
      </w:r>
      <w:r>
        <w:t xml:space="preserve"> Если кредитная организация имеет рейтинги кредитоспособности разных уровней, присвоенные разными рейтинговыми агентствами, то в к</w:t>
      </w:r>
      <w:r>
        <w:t xml:space="preserve">ачестве рейтинга кредитоспособности принимается максимальный из присвоенных (по данным сайта кредитной организации и /или рейтинговых агентств и/или из информационных систем Reuters, Bloomberg, Сbonds).</w:t>
      </w:r>
      <w:r/>
      <w:r/>
    </w:p>
  </w:footnote>
  <w:footnote w:id="7">
    <w:p>
      <w:pPr>
        <w:pStyle w:val="922"/>
        <w:jc w:val="both"/>
      </w:pPr>
      <w:r>
        <w:rPr>
          <w:rStyle w:val="924"/>
        </w:rPr>
        <w:footnoteRef/>
      </w:r>
      <w:r>
        <w:t xml:space="preserve"> Данное требование не применяется в отношении небанк</w:t>
      </w:r>
      <w:r>
        <w:t xml:space="preserve">овских кредитных организаций.</w:t>
      </w:r>
      <w:r/>
      <w:r/>
    </w:p>
  </w:footnote>
  <w:footnote w:id="8">
    <w:p>
      <w:pPr>
        <w:pStyle w:val="922"/>
        <w:jc w:val="both"/>
      </w:pPr>
      <w:r>
        <w:rPr>
          <w:rStyle w:val="924"/>
        </w:rPr>
        <w:footnoteRef/>
      </w:r>
      <w:r>
        <w:t xml:space="preserve"> </w:t>
      </w:r>
      <w:r>
        <w:rPr>
          <w:lang w:eastAsia="en-US"/>
        </w:rPr>
        <w:t xml:space="preserve">Значение показателя округляется в большую или меньшую сторону до суммы, кратной 100 млн. руб. по правилам математического округления. В случае, если первая из отделяемых цифр меньше 5 - то значение показателя округляется в м</w:t>
      </w:r>
      <w:r>
        <w:rPr>
          <w:lang w:eastAsia="en-US"/>
        </w:rPr>
        <w:t xml:space="preserve">еньшую сторону; если первая из отделяемых цифр больше 5, то значение показателя округляется в большую сторону. Например, расчетное значение лимита - 5 440 млн. руб., лимит к установлению - 5 400 млн. руб.; расчетное значение лимита - 5 450 млн. руб., лимит</w:t>
      </w:r>
      <w:r>
        <w:rPr>
          <w:lang w:eastAsia="en-US"/>
        </w:rPr>
        <w:t xml:space="preserve"> к установлению - 5 500 млн. руб.</w:t>
      </w:r>
      <w:r/>
      <w:r/>
    </w:p>
  </w:footnote>
  <w:footnote w:id="9">
    <w:p>
      <w:pPr>
        <w:pStyle w:val="922"/>
        <w:jc w:val="both"/>
      </w:pPr>
      <w:r>
        <w:rPr>
          <w:rStyle w:val="924"/>
        </w:rPr>
        <w:footnoteRef/>
      </w:r>
      <w:r>
        <w:t xml:space="preserve"> Если кредитная организация имеет рейтинги кредитоспособности разных уровней, присвоенные разными рейтинговыми агентствами, то в качестве рейтинга кредитоспособности принимается максимальный из присвоенных (по данным сайт</w:t>
      </w:r>
      <w:r>
        <w:t xml:space="preserve">а кредитной организации и /или рейтинговых агентств и/или из информационных систем Reuters, Bloomberg, Сbonds)</w:t>
      </w: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>
      <w:rPr>
        <w:rStyle w:val="915"/>
      </w:rPr>
    </w:r>
  </w:p>
  <w:p>
    <w:pPr>
      <w:pStyle w:val="9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7">
    <w:multiLevelType w:val="hybridMultilevel"/>
    <w:lvl w:ilvl="0">
      <w:start w:val="18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i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78" w:hanging="360"/>
        <w:tabs>
          <w:tab w:val="num" w:pos="177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98" w:hanging="360"/>
        <w:tabs>
          <w:tab w:val="num" w:pos="2498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18" w:hanging="360"/>
        <w:tabs>
          <w:tab w:val="num" w:pos="321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38" w:hanging="360"/>
        <w:tabs>
          <w:tab w:val="num" w:pos="393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58" w:hanging="360"/>
        <w:tabs>
          <w:tab w:val="num" w:pos="465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78" w:hanging="360"/>
        <w:tabs>
          <w:tab w:val="num" w:pos="537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98" w:hanging="360"/>
        <w:tabs>
          <w:tab w:val="num" w:pos="609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18" w:hanging="360"/>
        <w:tabs>
          <w:tab w:val="num" w:pos="681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38" w:hanging="360"/>
        <w:tabs>
          <w:tab w:val="num" w:pos="7538" w:leader="none"/>
        </w:tabs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488" w:hanging="21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18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6"/>
  </w:num>
  <w:num w:numId="16">
    <w:abstractNumId w:val="11"/>
  </w:num>
  <w:num w:numId="17">
    <w:abstractNumId w:val="20"/>
  </w:num>
  <w:num w:numId="18">
    <w:abstractNumId w:val="13"/>
  </w:num>
  <w:num w:numId="19">
    <w:abstractNumId w:val="2"/>
  </w:num>
  <w:num w:numId="20">
    <w:abstractNumId w:val="15"/>
  </w:num>
  <w:num w:numId="21">
    <w:abstractNumId w:val="19"/>
  </w:num>
  <w:num w:numId="22">
    <w:abstractNumId w:val="17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09"/>
    <w:next w:val="909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0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09"/>
    <w:next w:val="909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0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09"/>
    <w:next w:val="909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basedOn w:val="910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09"/>
    <w:next w:val="909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basedOn w:val="91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09"/>
    <w:next w:val="909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basedOn w:val="910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09"/>
    <w:next w:val="909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0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09"/>
    <w:next w:val="909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0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09"/>
    <w:next w:val="909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0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09"/>
    <w:next w:val="909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0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09"/>
    <w:next w:val="909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0"/>
    <w:link w:val="757"/>
    <w:uiPriority w:val="10"/>
    <w:rPr>
      <w:sz w:val="48"/>
      <w:szCs w:val="48"/>
    </w:rPr>
  </w:style>
  <w:style w:type="paragraph" w:styleId="759">
    <w:name w:val="Subtitle"/>
    <w:basedOn w:val="909"/>
    <w:next w:val="909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0"/>
    <w:link w:val="759"/>
    <w:uiPriority w:val="11"/>
    <w:rPr>
      <w:sz w:val="24"/>
      <w:szCs w:val="24"/>
    </w:rPr>
  </w:style>
  <w:style w:type="paragraph" w:styleId="761">
    <w:name w:val="Quote"/>
    <w:basedOn w:val="909"/>
    <w:next w:val="909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09"/>
    <w:next w:val="909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0"/>
    <w:link w:val="913"/>
    <w:uiPriority w:val="99"/>
  </w:style>
  <w:style w:type="character" w:styleId="766">
    <w:name w:val="Footer Char"/>
    <w:basedOn w:val="910"/>
    <w:link w:val="920"/>
    <w:uiPriority w:val="99"/>
  </w:style>
  <w:style w:type="paragraph" w:styleId="767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20"/>
    <w:uiPriority w:val="99"/>
  </w:style>
  <w:style w:type="table" w:styleId="769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4">
    <w:name w:val="Footnote Text Char"/>
    <w:link w:val="922"/>
    <w:uiPriority w:val="99"/>
    <w:rPr>
      <w:sz w:val="18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0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>
    <w:name w:val="Header"/>
    <w:basedOn w:val="909"/>
    <w:link w:val="914"/>
    <w:uiPriority w:val="99"/>
    <w:pPr>
      <w:tabs>
        <w:tab w:val="center" w:pos="4320" w:leader="none"/>
        <w:tab w:val="right" w:pos="8640" w:leader="none"/>
      </w:tabs>
    </w:pPr>
  </w:style>
  <w:style w:type="character" w:styleId="914" w:customStyle="1">
    <w:name w:val="Верхний колонтитул Знак"/>
    <w:link w:val="913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15">
    <w:name w:val="page number"/>
    <w:basedOn w:val="910"/>
  </w:style>
  <w:style w:type="paragraph" w:styleId="916">
    <w:name w:val="Balloon Text"/>
    <w:basedOn w:val="909"/>
    <w:link w:val="917"/>
    <w:uiPriority w:val="99"/>
    <w:semiHidden/>
    <w:unhideWhenUsed/>
    <w:rPr>
      <w:rFonts w:ascii="Lucida Grande" w:hAnsi="Lucida Grande"/>
      <w:sz w:val="18"/>
      <w:szCs w:val="18"/>
    </w:rPr>
  </w:style>
  <w:style w:type="character" w:styleId="917" w:customStyle="1">
    <w:name w:val="Текст выноски Знак"/>
    <w:link w:val="916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18">
    <w:name w:val="Hyperlink"/>
    <w:basedOn w:val="910"/>
    <w:uiPriority w:val="99"/>
    <w:unhideWhenUsed/>
    <w:rPr>
      <w:color w:val="0000ff" w:themeColor="hyperlink"/>
      <w:u w:val="single"/>
    </w:rPr>
  </w:style>
  <w:style w:type="paragraph" w:styleId="919">
    <w:name w:val="List Paragraph"/>
    <w:basedOn w:val="909"/>
    <w:uiPriority w:val="34"/>
    <w:qFormat/>
    <w:pPr>
      <w:contextualSpacing/>
      <w:ind w:left="720"/>
    </w:pPr>
  </w:style>
  <w:style w:type="paragraph" w:styleId="920">
    <w:name w:val="Footer"/>
    <w:basedOn w:val="909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 w:customStyle="1">
    <w:name w:val="Нижний колонтитул Знак"/>
    <w:basedOn w:val="910"/>
    <w:link w:val="920"/>
    <w:uiPriority w:val="99"/>
    <w:rPr>
      <w:rFonts w:ascii="Geneva CY" w:hAnsi="Geneva CY" w:eastAsia="Geneva"/>
      <w:sz w:val="24"/>
      <w:lang w:val="ru-RU" w:eastAsia="en-US"/>
    </w:rPr>
  </w:style>
  <w:style w:type="paragraph" w:styleId="922">
    <w:name w:val="footnote text"/>
    <w:basedOn w:val="909"/>
    <w:link w:val="923"/>
    <w:uiPriority w:val="99"/>
    <w:unhideWhenUsed/>
    <w:qFormat/>
    <w:rPr>
      <w:sz w:val="20"/>
    </w:rPr>
  </w:style>
  <w:style w:type="character" w:styleId="923" w:customStyle="1">
    <w:name w:val="Текст сноски Знак"/>
    <w:basedOn w:val="910"/>
    <w:link w:val="922"/>
    <w:uiPriority w:val="99"/>
    <w:rPr>
      <w:rFonts w:ascii="Geneva CY" w:hAnsi="Geneva CY" w:eastAsia="Geneva"/>
      <w:lang w:val="ru-RU" w:eastAsia="en-US"/>
    </w:rPr>
  </w:style>
  <w:style w:type="character" w:styleId="924">
    <w:name w:val="footnote reference"/>
    <w:basedOn w:val="910"/>
    <w:uiPriority w:val="99"/>
    <w:unhideWhenUsed/>
    <w:rPr>
      <w:vertAlign w:val="superscript"/>
    </w:rPr>
  </w:style>
  <w:style w:type="paragraph" w:styleId="925">
    <w:name w:val="Normal (Web)"/>
    <w:basedOn w:val="909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26" w:customStyle="1">
    <w:name w:val="Сетка таблицы1"/>
    <w:basedOn w:val="911"/>
    <w:next w:val="927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7">
    <w:name w:val="Table Grid"/>
    <w:basedOn w:val="91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8" w:customStyle="1">
    <w:name w:val="Сетка таблицы2"/>
    <w:basedOn w:val="911"/>
    <w:next w:val="927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_805" w:customStyle="1">
    <w:name w:val="Con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800" w:customStyle="1">
    <w:name w:val="ConsNormal"/>
    <w:pPr>
      <w:contextualSpacing w:val="0"/>
      <w:ind w:left="0" w:right="19772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character" w:styleId="1_807" w:customStyle="1">
    <w:name w:val="Знак концевой сноски"/>
    <w:uiPriority w:val="99"/>
    <w:rPr>
      <w:vertAlign w:val="superscript"/>
    </w:rPr>
  </w:style>
  <w:style w:type="paragraph" w:styleId="1_808" w:customStyle="1">
    <w:name w:val="Текст концевой сноски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798" w:customStyle="1">
    <w:name w:val="Body Text"/>
    <w:basedOn w:val="1076"/>
    <w:link w:val="109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806" w:customStyle="1">
    <w:name w:val="tex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4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mailto:ld@rushydro.ru" TargetMode="External"/><Relationship Id="rId13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hyperlink" Target="consultantplus://offline/ref=94D5CE8889791A29DE57299515463A9D6135D2287D929C803E6F853513x2A2P" TargetMode="External"/><Relationship Id="rId15" Type="http://schemas.openxmlformats.org/officeDocument/2006/relationships/hyperlink" Target="consultantplus://offline/ref=79440D5123ABA6A25F43346AB59DBAAC7032C8E1556DA64FAED62E167F76889C2B7C475C32EFC59BJ8rDH" TargetMode="External"/><Relationship Id="rId16" Type="http://schemas.openxmlformats.org/officeDocument/2006/relationships/hyperlink" Target="http://www.cb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C4E8D-289B-4B74-8AA7-EB1DC905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Zhurin</dc:creator>
  <cp:revision>34</cp:revision>
  <dcterms:created xsi:type="dcterms:W3CDTF">2023-06-15T01:12:00Z</dcterms:created>
  <dcterms:modified xsi:type="dcterms:W3CDTF">2025-12-03T23:37:56Z</dcterms:modified>
</cp:coreProperties>
</file>